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F76AAF" w:rsidRPr="00D82003" w:rsidTr="00CB43C2">
        <w:trPr>
          <w:cantSplit/>
        </w:trPr>
        <w:tc>
          <w:tcPr>
            <w:tcW w:w="9540" w:type="dxa"/>
            <w:gridSpan w:val="2"/>
            <w:tcBorders>
              <w:bottom w:val="single" w:sz="4" w:space="0" w:color="auto"/>
            </w:tcBorders>
            <w:shd w:val="clear" w:color="auto" w:fill="0C0C0C"/>
          </w:tcPr>
          <w:p w:rsidR="00F76AAF" w:rsidRPr="00D82003" w:rsidRDefault="005D4148">
            <w:pPr>
              <w:pStyle w:val="Heading7"/>
              <w:keepNext w:val="0"/>
              <w:rPr>
                <w:rFonts w:ascii="Palatino Linotype" w:hAnsi="Palatino Linotype" w:cs="Times New Roman"/>
                <w:sz w:val="22"/>
                <w:szCs w:val="22"/>
              </w:rPr>
            </w:pPr>
            <w:bookmarkStart w:id="0" w:name="_GoBack"/>
            <w:bookmarkEnd w:id="0"/>
            <w:r w:rsidRPr="00D82003">
              <w:rPr>
                <w:rFonts w:ascii="Palatino Linotype" w:hAnsi="Palatino Linotype"/>
                <w:sz w:val="22"/>
                <w:szCs w:val="22"/>
              </w:rPr>
              <w:br w:type="page"/>
            </w:r>
            <w:r w:rsidR="00F76AAF" w:rsidRPr="00D82003">
              <w:rPr>
                <w:rFonts w:ascii="Palatino Linotype" w:hAnsi="Palatino Linotype" w:cs="Times New Roman"/>
                <w:sz w:val="22"/>
                <w:szCs w:val="22"/>
              </w:rPr>
              <w:t>General Report Description</w:t>
            </w:r>
          </w:p>
        </w:tc>
      </w:tr>
      <w:tr w:rsidR="00F76AAF" w:rsidRPr="00D82003" w:rsidTr="00CB43C2">
        <w:trPr>
          <w:cantSplit/>
        </w:trPr>
        <w:tc>
          <w:tcPr>
            <w:tcW w:w="9540" w:type="dxa"/>
            <w:gridSpan w:val="2"/>
            <w:shd w:val="clear" w:color="auto" w:fill="BFBFBF"/>
          </w:tcPr>
          <w:p w:rsidR="005D4148" w:rsidRPr="00D82003" w:rsidRDefault="00F76AAF" w:rsidP="005D4148">
            <w:pPr>
              <w:pStyle w:val="Heading8"/>
              <w:keepNext w:val="0"/>
              <w:rPr>
                <w:rFonts w:ascii="Palatino Linotype" w:hAnsi="Palatino Linotype"/>
                <w:color w:val="auto"/>
                <w:sz w:val="22"/>
                <w:szCs w:val="22"/>
              </w:rPr>
            </w:pPr>
            <w:r w:rsidRPr="00D82003">
              <w:rPr>
                <w:rFonts w:ascii="Palatino Linotype" w:hAnsi="Palatino Linotype"/>
                <w:color w:val="auto"/>
                <w:sz w:val="22"/>
                <w:szCs w:val="22"/>
              </w:rPr>
              <w:t>QR-</w:t>
            </w:r>
            <w:r w:rsidR="00D51338" w:rsidRPr="00D82003">
              <w:rPr>
                <w:rFonts w:ascii="Palatino Linotype" w:hAnsi="Palatino Linotype"/>
                <w:color w:val="auto"/>
                <w:sz w:val="22"/>
                <w:szCs w:val="22"/>
              </w:rPr>
              <w:t>HA Hearings</w:t>
            </w:r>
            <w:r w:rsidR="005D4148" w:rsidRPr="00D82003">
              <w:rPr>
                <w:rFonts w:ascii="Palatino Linotype" w:hAnsi="Palatino Linotype"/>
                <w:color w:val="auto"/>
                <w:sz w:val="22"/>
                <w:szCs w:val="22"/>
              </w:rPr>
              <w:t xml:space="preserve"> and Appeals</w:t>
            </w:r>
          </w:p>
        </w:tc>
      </w:tr>
      <w:tr w:rsidR="00F76AAF" w:rsidRPr="00D82003" w:rsidTr="00435C87">
        <w:tc>
          <w:tcPr>
            <w:tcW w:w="1800" w:type="dxa"/>
            <w:shd w:val="clear" w:color="auto" w:fill="BFBFBF"/>
          </w:tcPr>
          <w:p w:rsidR="00F76AAF" w:rsidRPr="00D82003" w:rsidRDefault="00F76AAF">
            <w:pPr>
              <w:pStyle w:val="Heading3"/>
              <w:keepNext w:val="0"/>
              <w:spacing w:before="60" w:after="60"/>
              <w:rPr>
                <w:rFonts w:ascii="Palatino Linotype" w:hAnsi="Palatino Linotype" w:cs="Times New Roman"/>
                <w:i w:val="0"/>
                <w:iCs w:val="0"/>
                <w:smallCaps w:val="0"/>
                <w:sz w:val="22"/>
                <w:szCs w:val="22"/>
              </w:rPr>
            </w:pPr>
            <w:r w:rsidRPr="00D82003">
              <w:rPr>
                <w:rFonts w:ascii="Palatino Linotype" w:hAnsi="Palatino Linotype" w:cs="Times New Roman"/>
                <w:i w:val="0"/>
                <w:iCs w:val="0"/>
                <w:smallCaps w:val="0"/>
                <w:sz w:val="22"/>
                <w:szCs w:val="22"/>
              </w:rPr>
              <w:t>Purpose</w:t>
            </w:r>
          </w:p>
        </w:tc>
        <w:tc>
          <w:tcPr>
            <w:tcW w:w="7740" w:type="dxa"/>
          </w:tcPr>
          <w:p w:rsidR="00F76AAF" w:rsidRPr="00D82003" w:rsidRDefault="00D51338" w:rsidP="00A71B63">
            <w:pPr>
              <w:pStyle w:val="NoSpacing"/>
              <w:rPr>
                <w:rFonts w:ascii="Palatino Linotype" w:hAnsi="Palatino Linotype"/>
              </w:rPr>
            </w:pPr>
            <w:r w:rsidRPr="00D82003">
              <w:rPr>
                <w:rFonts w:ascii="Palatino Linotype" w:hAnsi="Palatino Linotype"/>
              </w:rPr>
              <w:t xml:space="preserve">Monitor the number and timely resolution of provider </w:t>
            </w:r>
            <w:r>
              <w:rPr>
                <w:rFonts w:ascii="Palatino Linotype" w:hAnsi="Palatino Linotype"/>
              </w:rPr>
              <w:t>and</w:t>
            </w:r>
            <w:r w:rsidRPr="00D82003">
              <w:rPr>
                <w:rFonts w:ascii="Palatino Linotype" w:hAnsi="Palatino Linotype"/>
              </w:rPr>
              <w:t xml:space="preserve"> member requests for provide</w:t>
            </w:r>
            <w:r w:rsidR="00640188">
              <w:rPr>
                <w:rFonts w:ascii="Palatino Linotype" w:hAnsi="Palatino Linotype"/>
              </w:rPr>
              <w:t>r hearings,</w:t>
            </w:r>
            <w:r w:rsidRPr="00D82003">
              <w:rPr>
                <w:rFonts w:ascii="Palatino Linotype" w:hAnsi="Palatino Linotype"/>
              </w:rPr>
              <w:t xml:space="preserve"> administrative reviews, member hearings, and member grievances during the reporting period.</w:t>
            </w:r>
          </w:p>
        </w:tc>
      </w:tr>
      <w:tr w:rsidR="00F76AAF" w:rsidRPr="00D82003" w:rsidTr="00435C87">
        <w:tc>
          <w:tcPr>
            <w:tcW w:w="1800" w:type="dxa"/>
            <w:shd w:val="clear" w:color="auto" w:fill="BFBFBF"/>
          </w:tcPr>
          <w:p w:rsidR="00F76AAF" w:rsidRPr="00D82003" w:rsidRDefault="00113327">
            <w:pPr>
              <w:spacing w:before="60" w:after="60"/>
              <w:rPr>
                <w:rFonts w:ascii="Palatino Linotype" w:hAnsi="Palatino Linotype"/>
                <w:b/>
                <w:bCs/>
                <w:sz w:val="22"/>
                <w:szCs w:val="22"/>
              </w:rPr>
            </w:pPr>
            <w:r w:rsidRPr="00D82003">
              <w:rPr>
                <w:rFonts w:ascii="Palatino Linotype" w:hAnsi="Palatino Linotype"/>
                <w:b/>
                <w:bCs/>
                <w:sz w:val="22"/>
                <w:szCs w:val="22"/>
              </w:rPr>
              <w:t>Format</w:t>
            </w:r>
          </w:p>
        </w:tc>
        <w:tc>
          <w:tcPr>
            <w:tcW w:w="7740" w:type="dxa"/>
          </w:tcPr>
          <w:p w:rsidR="00F76AAF" w:rsidRPr="00D82003" w:rsidRDefault="00F76AAF">
            <w:pPr>
              <w:spacing w:before="60" w:after="60"/>
              <w:rPr>
                <w:rFonts w:ascii="Palatino Linotype" w:hAnsi="Palatino Linotype"/>
                <w:sz w:val="22"/>
                <w:szCs w:val="22"/>
              </w:rPr>
            </w:pPr>
            <w:r w:rsidRPr="00D82003">
              <w:rPr>
                <w:rFonts w:ascii="Palatino Linotype" w:hAnsi="Palatino Linotype"/>
                <w:sz w:val="22"/>
                <w:szCs w:val="22"/>
              </w:rPr>
              <w:t xml:space="preserve">Excel template </w:t>
            </w:r>
          </w:p>
        </w:tc>
      </w:tr>
      <w:tr w:rsidR="00F76AAF" w:rsidRPr="00D82003" w:rsidTr="00435C87">
        <w:tc>
          <w:tcPr>
            <w:tcW w:w="1800" w:type="dxa"/>
            <w:tcBorders>
              <w:bottom w:val="single" w:sz="4" w:space="0" w:color="auto"/>
            </w:tcBorders>
            <w:shd w:val="clear" w:color="auto" w:fill="BFBFBF"/>
          </w:tcPr>
          <w:p w:rsidR="00F76AAF" w:rsidRPr="00D82003" w:rsidRDefault="00113327">
            <w:pPr>
              <w:pStyle w:val="Heading5"/>
              <w:keepNext w:val="0"/>
              <w:spacing w:before="60" w:after="60"/>
              <w:rPr>
                <w:rFonts w:ascii="Palatino Linotype" w:hAnsi="Palatino Linotype"/>
                <w:i w:val="0"/>
                <w:iCs w:val="0"/>
                <w:sz w:val="22"/>
                <w:szCs w:val="22"/>
              </w:rPr>
            </w:pPr>
            <w:r w:rsidRPr="00D82003">
              <w:rPr>
                <w:rFonts w:ascii="Palatino Linotype" w:hAnsi="Palatino Linotype"/>
                <w:i w:val="0"/>
                <w:iCs w:val="0"/>
                <w:sz w:val="22"/>
                <w:szCs w:val="22"/>
              </w:rPr>
              <w:t>Qualifications/ Definitions</w:t>
            </w:r>
          </w:p>
        </w:tc>
        <w:tc>
          <w:tcPr>
            <w:tcW w:w="7740" w:type="dxa"/>
            <w:tcBorders>
              <w:bottom w:val="single" w:sz="4" w:space="0" w:color="auto"/>
            </w:tcBorders>
            <w:shd w:val="clear" w:color="auto" w:fill="auto"/>
          </w:tcPr>
          <w:p w:rsidR="004D3DE8" w:rsidRPr="00D82003" w:rsidRDefault="005D4148" w:rsidP="002C6906">
            <w:pPr>
              <w:pStyle w:val="NoSpacing"/>
              <w:rPr>
                <w:rFonts w:ascii="Palatino Linotype" w:hAnsi="Palatino Linotype"/>
              </w:rPr>
            </w:pPr>
            <w:r w:rsidRPr="00D82003">
              <w:rPr>
                <w:rFonts w:ascii="Palatino Linotype" w:hAnsi="Palatino Linotype"/>
              </w:rPr>
              <w:t>This is a quarterly report to be submitted to OMPP by the last day of the month following the end of the reporting quarter.  Please report both resolved and unresolved actions</w:t>
            </w:r>
            <w:r w:rsidR="002C6906" w:rsidRPr="00D82003">
              <w:rPr>
                <w:rFonts w:ascii="Palatino Linotype" w:hAnsi="Palatino Linotype"/>
              </w:rPr>
              <w:t xml:space="preserve"> during this quarter.</w:t>
            </w:r>
          </w:p>
        </w:tc>
      </w:tr>
      <w:tr w:rsidR="00076B0A" w:rsidRPr="00D82003" w:rsidTr="00CB43C2">
        <w:trPr>
          <w:cantSplit/>
        </w:trPr>
        <w:tc>
          <w:tcPr>
            <w:tcW w:w="9540" w:type="dxa"/>
            <w:gridSpan w:val="2"/>
            <w:tcBorders>
              <w:bottom w:val="single" w:sz="4" w:space="0" w:color="auto"/>
            </w:tcBorders>
            <w:shd w:val="clear" w:color="auto" w:fill="0C0C0C"/>
          </w:tcPr>
          <w:p w:rsidR="00076B0A" w:rsidRPr="00D82003" w:rsidRDefault="00076B0A" w:rsidP="00345F87">
            <w:pPr>
              <w:pStyle w:val="Heading7"/>
              <w:keepNext w:val="0"/>
              <w:rPr>
                <w:rFonts w:ascii="Palatino Linotype" w:hAnsi="Palatino Linotype" w:cs="Times New Roman"/>
                <w:sz w:val="22"/>
                <w:szCs w:val="22"/>
              </w:rPr>
            </w:pPr>
            <w:r w:rsidRPr="00D82003">
              <w:rPr>
                <w:rFonts w:ascii="Palatino Linotype" w:hAnsi="Palatino Linotype" w:cs="Times New Roman"/>
                <w:sz w:val="22"/>
                <w:szCs w:val="22"/>
              </w:rPr>
              <w:t>QR-</w:t>
            </w:r>
            <w:r w:rsidR="00345F87" w:rsidRPr="00D82003">
              <w:rPr>
                <w:rFonts w:ascii="Palatino Linotype" w:hAnsi="Palatino Linotype" w:cs="Times New Roman"/>
                <w:sz w:val="22"/>
                <w:szCs w:val="22"/>
              </w:rPr>
              <w:t>HA</w:t>
            </w:r>
            <w:r w:rsidRPr="00D82003">
              <w:rPr>
                <w:rFonts w:ascii="Palatino Linotype" w:hAnsi="Palatino Linotype" w:cs="Times New Roman"/>
                <w:sz w:val="22"/>
                <w:szCs w:val="22"/>
              </w:rPr>
              <w:t xml:space="preserve"> Data Elements</w:t>
            </w:r>
          </w:p>
        </w:tc>
      </w:tr>
      <w:tr w:rsidR="00113327" w:rsidRPr="00D82003" w:rsidTr="00435C87">
        <w:trPr>
          <w:cantSplit/>
        </w:trPr>
        <w:tc>
          <w:tcPr>
            <w:tcW w:w="1800" w:type="dxa"/>
            <w:shd w:val="clear" w:color="auto" w:fill="BFBFBF" w:themeFill="background1" w:themeFillShade="BF"/>
          </w:tcPr>
          <w:p w:rsidR="00113327" w:rsidRPr="00D82003" w:rsidRDefault="00113327" w:rsidP="00975D18">
            <w:pPr>
              <w:spacing w:before="120" w:after="120"/>
              <w:rPr>
                <w:rFonts w:ascii="Palatino Linotype" w:hAnsi="Palatino Linotype"/>
                <w:b/>
                <w:bCs/>
                <w:sz w:val="22"/>
                <w:szCs w:val="22"/>
              </w:rPr>
            </w:pPr>
            <w:r w:rsidRPr="00D82003">
              <w:rPr>
                <w:rFonts w:ascii="Palatino Linotype" w:hAnsi="Palatino Linotype"/>
                <w:b/>
                <w:bCs/>
                <w:sz w:val="22"/>
                <w:szCs w:val="22"/>
              </w:rPr>
              <w:t>Item 1</w:t>
            </w:r>
          </w:p>
        </w:tc>
        <w:tc>
          <w:tcPr>
            <w:tcW w:w="7740" w:type="dxa"/>
            <w:shd w:val="clear" w:color="auto" w:fill="BFBFBF" w:themeFill="background1" w:themeFillShade="BF"/>
          </w:tcPr>
          <w:p w:rsidR="00113327" w:rsidRPr="00D82003" w:rsidRDefault="005D4148" w:rsidP="00A71B63">
            <w:pPr>
              <w:pStyle w:val="NoSpacing"/>
              <w:spacing w:before="120" w:after="120"/>
              <w:rPr>
                <w:rFonts w:ascii="Palatino Linotype" w:hAnsi="Palatino Linotype"/>
                <w:b/>
                <w:bCs/>
              </w:rPr>
            </w:pPr>
            <w:r w:rsidRPr="00D82003">
              <w:rPr>
                <w:rFonts w:ascii="Palatino Linotype" w:hAnsi="Palatino Linotype"/>
                <w:b/>
              </w:rPr>
              <w:t xml:space="preserve">Action Type  </w:t>
            </w:r>
          </w:p>
        </w:tc>
      </w:tr>
      <w:tr w:rsidR="00076B0A" w:rsidRPr="00D82003" w:rsidTr="00435C87">
        <w:tc>
          <w:tcPr>
            <w:tcW w:w="1800" w:type="dxa"/>
            <w:shd w:val="clear" w:color="auto" w:fill="F2F2F2"/>
          </w:tcPr>
          <w:p w:rsidR="00076B0A" w:rsidRPr="00D82003" w:rsidRDefault="00113327" w:rsidP="00975D18">
            <w:pPr>
              <w:pStyle w:val="Heading2"/>
              <w:keepNext w:val="0"/>
              <w:spacing w:before="60" w:after="60"/>
              <w:rPr>
                <w:rFonts w:ascii="Palatino Linotype" w:hAnsi="Palatino Linotype"/>
                <w:smallCaps w:val="0"/>
                <w:color w:val="auto"/>
                <w:sz w:val="22"/>
                <w:szCs w:val="22"/>
              </w:rPr>
            </w:pPr>
            <w:r w:rsidRPr="00D82003">
              <w:rPr>
                <w:rFonts w:ascii="Palatino Linotype" w:hAnsi="Palatino Linotype"/>
                <w:smallCaps w:val="0"/>
                <w:color w:val="auto"/>
                <w:sz w:val="22"/>
                <w:szCs w:val="22"/>
              </w:rPr>
              <w:t>Description</w:t>
            </w:r>
          </w:p>
        </w:tc>
        <w:tc>
          <w:tcPr>
            <w:tcW w:w="7740" w:type="dxa"/>
            <w:vAlign w:val="center"/>
          </w:tcPr>
          <w:p w:rsidR="00076B0A" w:rsidRPr="00D82003" w:rsidRDefault="005D4148" w:rsidP="00932807">
            <w:pPr>
              <w:spacing w:before="60" w:after="60"/>
              <w:rPr>
                <w:rFonts w:ascii="Palatino Linotype" w:hAnsi="Palatino Linotype"/>
                <w:sz w:val="22"/>
                <w:szCs w:val="22"/>
              </w:rPr>
            </w:pPr>
            <w:r w:rsidRPr="00D82003">
              <w:rPr>
                <w:rFonts w:ascii="Palatino Linotype" w:hAnsi="Palatino Linotype"/>
                <w:sz w:val="22"/>
                <w:szCs w:val="22"/>
              </w:rPr>
              <w:t>Indicate the action type.  The acceptable action types will be: provide</w:t>
            </w:r>
            <w:r w:rsidR="00640188">
              <w:rPr>
                <w:rFonts w:ascii="Palatino Linotype" w:hAnsi="Palatino Linotype"/>
                <w:sz w:val="22"/>
                <w:szCs w:val="22"/>
              </w:rPr>
              <w:t>r hearings, administrative reviews,</w:t>
            </w:r>
            <w:r w:rsidRPr="00D82003">
              <w:rPr>
                <w:rFonts w:ascii="Palatino Linotype" w:hAnsi="Palatino Linotype"/>
                <w:sz w:val="22"/>
                <w:szCs w:val="22"/>
              </w:rPr>
              <w:t xml:space="preserve"> provider</w:t>
            </w:r>
            <w:r w:rsidR="00640188">
              <w:rPr>
                <w:rFonts w:ascii="Palatino Linotype" w:hAnsi="Palatino Linotype"/>
                <w:sz w:val="22"/>
                <w:szCs w:val="22"/>
              </w:rPr>
              <w:t xml:space="preserve"> appeal,</w:t>
            </w:r>
            <w:r w:rsidRPr="00D82003">
              <w:rPr>
                <w:rFonts w:ascii="Palatino Linotype" w:hAnsi="Palatino Linotype"/>
                <w:sz w:val="22"/>
                <w:szCs w:val="22"/>
              </w:rPr>
              <w:t xml:space="preserve"> mem</w:t>
            </w:r>
            <w:r w:rsidR="00640188">
              <w:rPr>
                <w:rFonts w:ascii="Palatino Linotype" w:hAnsi="Palatino Linotype"/>
                <w:sz w:val="22"/>
                <w:szCs w:val="22"/>
              </w:rPr>
              <w:t>ber hearings</w:t>
            </w:r>
            <w:r w:rsidRPr="00D82003">
              <w:rPr>
                <w:rFonts w:ascii="Palatino Linotype" w:hAnsi="Palatino Linotype"/>
                <w:sz w:val="22"/>
                <w:szCs w:val="22"/>
              </w:rPr>
              <w:t xml:space="preserve"> and member appeals.</w:t>
            </w:r>
          </w:p>
        </w:tc>
      </w:tr>
      <w:tr w:rsidR="00113327" w:rsidRPr="00D82003" w:rsidTr="00435C87">
        <w:trPr>
          <w:cantSplit/>
        </w:trPr>
        <w:tc>
          <w:tcPr>
            <w:tcW w:w="1800" w:type="dxa"/>
            <w:shd w:val="clear" w:color="auto" w:fill="BFBFBF"/>
          </w:tcPr>
          <w:p w:rsidR="00113327" w:rsidRPr="00D82003" w:rsidRDefault="00113327" w:rsidP="00113327">
            <w:pPr>
              <w:spacing w:before="120" w:after="120"/>
              <w:rPr>
                <w:rFonts w:ascii="Palatino Linotype" w:hAnsi="Palatino Linotype"/>
                <w:b/>
                <w:bCs/>
                <w:sz w:val="22"/>
                <w:szCs w:val="22"/>
              </w:rPr>
            </w:pPr>
            <w:r w:rsidRPr="00D82003">
              <w:rPr>
                <w:rFonts w:ascii="Palatino Linotype" w:hAnsi="Palatino Linotype"/>
                <w:b/>
                <w:bCs/>
                <w:sz w:val="22"/>
                <w:szCs w:val="22"/>
              </w:rPr>
              <w:t>Item 2</w:t>
            </w:r>
          </w:p>
        </w:tc>
        <w:tc>
          <w:tcPr>
            <w:tcW w:w="7740" w:type="dxa"/>
            <w:shd w:val="clear" w:color="auto" w:fill="BFBFBF"/>
          </w:tcPr>
          <w:p w:rsidR="00113327" w:rsidRPr="00D82003" w:rsidRDefault="005D4148" w:rsidP="00A71B63">
            <w:pPr>
              <w:pStyle w:val="NoSpacing"/>
              <w:spacing w:before="120" w:after="120"/>
              <w:rPr>
                <w:rFonts w:ascii="Palatino Linotype" w:hAnsi="Palatino Linotype"/>
                <w:b/>
                <w:bCs/>
              </w:rPr>
            </w:pPr>
            <w:r w:rsidRPr="00D82003">
              <w:rPr>
                <w:rFonts w:ascii="Palatino Linotype" w:hAnsi="Palatino Linotype"/>
                <w:b/>
              </w:rPr>
              <w:t xml:space="preserve">Tracking Number  </w:t>
            </w:r>
          </w:p>
        </w:tc>
      </w:tr>
      <w:tr w:rsidR="00076B0A" w:rsidRPr="00D82003" w:rsidTr="00435C87">
        <w:tc>
          <w:tcPr>
            <w:tcW w:w="1800" w:type="dxa"/>
            <w:shd w:val="clear" w:color="auto" w:fill="F2F2F2"/>
          </w:tcPr>
          <w:p w:rsidR="00076B0A" w:rsidRPr="00D82003" w:rsidRDefault="00E142FD" w:rsidP="00975D18">
            <w:pPr>
              <w:pStyle w:val="Heading2"/>
              <w:keepNext w:val="0"/>
              <w:spacing w:before="60" w:after="60"/>
              <w:rPr>
                <w:rFonts w:ascii="Palatino Linotype" w:hAnsi="Palatino Linotype"/>
                <w:smallCaps w:val="0"/>
                <w:color w:val="auto"/>
                <w:sz w:val="22"/>
                <w:szCs w:val="22"/>
              </w:rPr>
            </w:pPr>
            <w:r w:rsidRPr="00D82003">
              <w:rPr>
                <w:rFonts w:ascii="Palatino Linotype" w:hAnsi="Palatino Linotype"/>
                <w:smallCaps w:val="0"/>
                <w:color w:val="auto"/>
                <w:sz w:val="22"/>
                <w:szCs w:val="22"/>
              </w:rPr>
              <w:t>Description</w:t>
            </w:r>
          </w:p>
        </w:tc>
        <w:tc>
          <w:tcPr>
            <w:tcW w:w="7740" w:type="dxa"/>
            <w:shd w:val="clear" w:color="auto" w:fill="auto"/>
            <w:vAlign w:val="center"/>
          </w:tcPr>
          <w:p w:rsidR="00076B0A" w:rsidRPr="00D82003" w:rsidRDefault="005D4148" w:rsidP="005D4148">
            <w:pPr>
              <w:pStyle w:val="NoSpacing"/>
              <w:rPr>
                <w:rFonts w:ascii="Palatino Linotype" w:hAnsi="Palatino Linotype"/>
              </w:rPr>
            </w:pPr>
            <w:r w:rsidRPr="00D82003">
              <w:rPr>
                <w:rFonts w:ascii="Palatino Linotype" w:hAnsi="Palatino Linotype"/>
              </w:rPr>
              <w:t xml:space="preserve">Provide a unique tracking number for the action.  The vendor may use the recipient identification number (RID) or prior authorization (PA) number but must use the same unique tracking number for this </w:t>
            </w:r>
            <w:r w:rsidR="00640188">
              <w:rPr>
                <w:rFonts w:ascii="Palatino Linotype" w:hAnsi="Palatino Linotype"/>
              </w:rPr>
              <w:t xml:space="preserve">member throughout the administrative review </w:t>
            </w:r>
            <w:r w:rsidRPr="00D82003">
              <w:rPr>
                <w:rFonts w:ascii="Palatino Linotype" w:hAnsi="Palatino Linotype"/>
              </w:rPr>
              <w:t>and appeal process related to this specific issue.  Limit the vendor-determined tracking number to 25 alpha/numeric characters.</w:t>
            </w:r>
          </w:p>
        </w:tc>
      </w:tr>
      <w:tr w:rsidR="00E142FD" w:rsidRPr="00D82003" w:rsidTr="00435C87">
        <w:trPr>
          <w:cantSplit/>
        </w:trPr>
        <w:tc>
          <w:tcPr>
            <w:tcW w:w="1800" w:type="dxa"/>
            <w:shd w:val="clear" w:color="auto" w:fill="BFBFBF"/>
          </w:tcPr>
          <w:p w:rsidR="00E142FD" w:rsidRPr="00D82003" w:rsidRDefault="00E142FD" w:rsidP="00E142FD">
            <w:pPr>
              <w:spacing w:before="120" w:after="120"/>
              <w:rPr>
                <w:rFonts w:ascii="Palatino Linotype" w:hAnsi="Palatino Linotype"/>
                <w:b/>
                <w:bCs/>
                <w:sz w:val="22"/>
                <w:szCs w:val="22"/>
              </w:rPr>
            </w:pPr>
            <w:r w:rsidRPr="00D82003">
              <w:rPr>
                <w:rFonts w:ascii="Palatino Linotype" w:hAnsi="Palatino Linotype"/>
                <w:b/>
                <w:bCs/>
                <w:sz w:val="22"/>
                <w:szCs w:val="22"/>
              </w:rPr>
              <w:t xml:space="preserve">Item 3  </w:t>
            </w:r>
          </w:p>
        </w:tc>
        <w:tc>
          <w:tcPr>
            <w:tcW w:w="7740" w:type="dxa"/>
            <w:shd w:val="clear" w:color="auto" w:fill="BFBFBF"/>
          </w:tcPr>
          <w:p w:rsidR="00E142FD" w:rsidRPr="00D82003" w:rsidRDefault="005D4148" w:rsidP="00A71B63">
            <w:pPr>
              <w:pStyle w:val="NoSpacing"/>
              <w:spacing w:before="120" w:after="120"/>
              <w:rPr>
                <w:rFonts w:ascii="Palatino Linotype" w:hAnsi="Palatino Linotype"/>
                <w:b/>
                <w:bCs/>
              </w:rPr>
            </w:pPr>
            <w:r w:rsidRPr="00D82003">
              <w:rPr>
                <w:rFonts w:ascii="Palatino Linotype" w:hAnsi="Palatino Linotype"/>
                <w:b/>
              </w:rPr>
              <w:t xml:space="preserve">Resolution Status  </w:t>
            </w:r>
          </w:p>
        </w:tc>
      </w:tr>
      <w:tr w:rsidR="00076B0A" w:rsidRPr="00D82003" w:rsidTr="00435C87">
        <w:tc>
          <w:tcPr>
            <w:tcW w:w="1800" w:type="dxa"/>
            <w:shd w:val="clear" w:color="auto" w:fill="F2F2F2"/>
          </w:tcPr>
          <w:p w:rsidR="00076B0A" w:rsidRPr="00D82003" w:rsidRDefault="00E142FD" w:rsidP="00975D18">
            <w:pPr>
              <w:pStyle w:val="Heading2"/>
              <w:keepNext w:val="0"/>
              <w:spacing w:before="60" w:after="60"/>
              <w:rPr>
                <w:rFonts w:ascii="Palatino Linotype" w:hAnsi="Palatino Linotype"/>
                <w:smallCaps w:val="0"/>
                <w:color w:val="auto"/>
                <w:sz w:val="22"/>
                <w:szCs w:val="22"/>
              </w:rPr>
            </w:pPr>
            <w:r w:rsidRPr="00D82003">
              <w:rPr>
                <w:rFonts w:ascii="Palatino Linotype" w:hAnsi="Palatino Linotype"/>
                <w:smallCaps w:val="0"/>
                <w:color w:val="auto"/>
                <w:sz w:val="22"/>
                <w:szCs w:val="22"/>
              </w:rPr>
              <w:t>Description</w:t>
            </w:r>
          </w:p>
        </w:tc>
        <w:tc>
          <w:tcPr>
            <w:tcW w:w="7740" w:type="dxa"/>
            <w:shd w:val="clear" w:color="auto" w:fill="auto"/>
            <w:vAlign w:val="center"/>
          </w:tcPr>
          <w:p w:rsidR="00076B0A" w:rsidRPr="00D82003" w:rsidRDefault="005D4148" w:rsidP="005D4148">
            <w:pPr>
              <w:pStyle w:val="NoSpacing"/>
              <w:rPr>
                <w:rFonts w:ascii="Palatino Linotype" w:hAnsi="Palatino Linotype"/>
              </w:rPr>
            </w:pPr>
            <w:r w:rsidRPr="00D82003">
              <w:rPr>
                <w:rFonts w:ascii="Palatino Linotype" w:hAnsi="Palatino Linotype"/>
              </w:rPr>
              <w:t>Identify the status of the action as of the last day of the reporting period using the following status descriptions: overturned, upheld, overturned by ALJ, appellant withdrew, pending, AR denied, and partial overturn.  Member/provider must be notified of the decision prior to reporting the information to OMPP.</w:t>
            </w:r>
          </w:p>
        </w:tc>
      </w:tr>
      <w:tr w:rsidR="00E142FD" w:rsidRPr="00D82003" w:rsidTr="00435C87">
        <w:trPr>
          <w:cantSplit/>
        </w:trPr>
        <w:tc>
          <w:tcPr>
            <w:tcW w:w="1800" w:type="dxa"/>
            <w:shd w:val="clear" w:color="auto" w:fill="BFBFBF"/>
          </w:tcPr>
          <w:p w:rsidR="00E142FD" w:rsidRPr="00D82003" w:rsidRDefault="00E142FD" w:rsidP="00E142FD">
            <w:pPr>
              <w:spacing w:before="120" w:after="120"/>
              <w:rPr>
                <w:rFonts w:ascii="Palatino Linotype" w:hAnsi="Palatino Linotype"/>
                <w:sz w:val="22"/>
                <w:szCs w:val="22"/>
              </w:rPr>
            </w:pPr>
            <w:r w:rsidRPr="00D82003">
              <w:rPr>
                <w:rFonts w:ascii="Palatino Linotype" w:hAnsi="Palatino Linotype"/>
                <w:b/>
                <w:bCs/>
                <w:sz w:val="22"/>
                <w:szCs w:val="22"/>
              </w:rPr>
              <w:t xml:space="preserve">Item 4  </w:t>
            </w:r>
          </w:p>
        </w:tc>
        <w:tc>
          <w:tcPr>
            <w:tcW w:w="7740" w:type="dxa"/>
            <w:shd w:val="clear" w:color="auto" w:fill="BFBFBF"/>
          </w:tcPr>
          <w:p w:rsidR="00E142FD" w:rsidRPr="00D82003" w:rsidRDefault="005D4148" w:rsidP="00A71B63">
            <w:pPr>
              <w:pStyle w:val="NoSpacing"/>
              <w:spacing w:before="120" w:after="120"/>
              <w:rPr>
                <w:rFonts w:ascii="Palatino Linotype" w:hAnsi="Palatino Linotype"/>
              </w:rPr>
            </w:pPr>
            <w:r w:rsidRPr="00D82003">
              <w:rPr>
                <w:rFonts w:ascii="Palatino Linotype" w:hAnsi="Palatino Linotype"/>
                <w:b/>
              </w:rPr>
              <w:t xml:space="preserve">Date Received  </w:t>
            </w:r>
          </w:p>
        </w:tc>
      </w:tr>
      <w:tr w:rsidR="00076B0A" w:rsidRPr="00D82003" w:rsidTr="00435C87">
        <w:tc>
          <w:tcPr>
            <w:tcW w:w="1800" w:type="dxa"/>
            <w:shd w:val="clear" w:color="auto" w:fill="F2F2F2"/>
          </w:tcPr>
          <w:p w:rsidR="00076B0A" w:rsidRPr="00D82003" w:rsidRDefault="00E142FD" w:rsidP="00975D18">
            <w:pPr>
              <w:pStyle w:val="Heading2"/>
              <w:keepNext w:val="0"/>
              <w:spacing w:before="60" w:after="60"/>
              <w:rPr>
                <w:rFonts w:ascii="Palatino Linotype" w:hAnsi="Palatino Linotype"/>
                <w:smallCaps w:val="0"/>
                <w:color w:val="auto"/>
                <w:sz w:val="22"/>
                <w:szCs w:val="22"/>
              </w:rPr>
            </w:pPr>
            <w:r w:rsidRPr="00D82003">
              <w:rPr>
                <w:rFonts w:ascii="Palatino Linotype" w:hAnsi="Palatino Linotype"/>
                <w:smallCaps w:val="0"/>
                <w:color w:val="auto"/>
                <w:sz w:val="22"/>
                <w:szCs w:val="22"/>
              </w:rPr>
              <w:t>Description</w:t>
            </w:r>
          </w:p>
        </w:tc>
        <w:tc>
          <w:tcPr>
            <w:tcW w:w="7740" w:type="dxa"/>
          </w:tcPr>
          <w:p w:rsidR="00076B0A" w:rsidRPr="00D82003" w:rsidRDefault="005D4148" w:rsidP="005D4148">
            <w:pPr>
              <w:spacing w:before="60" w:after="60"/>
              <w:rPr>
                <w:rFonts w:ascii="Palatino Linotype" w:hAnsi="Palatino Linotype"/>
                <w:sz w:val="22"/>
                <w:szCs w:val="22"/>
              </w:rPr>
            </w:pPr>
            <w:r w:rsidRPr="00D82003">
              <w:rPr>
                <w:rFonts w:ascii="Palatino Linotype" w:hAnsi="Palatino Linotype"/>
                <w:sz w:val="22"/>
                <w:szCs w:val="22"/>
              </w:rPr>
              <w:t>Identify the date vendor received the request for an action.  Enter date in MM/DD/YYYY format.</w:t>
            </w:r>
          </w:p>
        </w:tc>
      </w:tr>
      <w:tr w:rsidR="00E142FD" w:rsidRPr="00D82003" w:rsidTr="00435C87">
        <w:trPr>
          <w:cantSplit/>
        </w:trPr>
        <w:tc>
          <w:tcPr>
            <w:tcW w:w="1800" w:type="dxa"/>
            <w:shd w:val="clear" w:color="auto" w:fill="BFBFBF"/>
          </w:tcPr>
          <w:p w:rsidR="00E142FD" w:rsidRPr="00D82003" w:rsidRDefault="00E142FD" w:rsidP="00E142FD">
            <w:pPr>
              <w:spacing w:before="120" w:after="120"/>
              <w:rPr>
                <w:rFonts w:ascii="Palatino Linotype" w:hAnsi="Palatino Linotype"/>
                <w:sz w:val="22"/>
                <w:szCs w:val="22"/>
              </w:rPr>
            </w:pPr>
            <w:r w:rsidRPr="00D82003">
              <w:rPr>
                <w:rFonts w:ascii="Palatino Linotype" w:hAnsi="Palatino Linotype"/>
                <w:b/>
                <w:bCs/>
                <w:sz w:val="22"/>
                <w:szCs w:val="22"/>
              </w:rPr>
              <w:t xml:space="preserve">Item 5  </w:t>
            </w:r>
          </w:p>
        </w:tc>
        <w:tc>
          <w:tcPr>
            <w:tcW w:w="7740" w:type="dxa"/>
            <w:shd w:val="clear" w:color="auto" w:fill="BFBFBF"/>
          </w:tcPr>
          <w:p w:rsidR="00E142FD" w:rsidRPr="00D82003" w:rsidRDefault="005D4148" w:rsidP="00A71B63">
            <w:pPr>
              <w:pStyle w:val="NoSpacing"/>
              <w:spacing w:before="120" w:after="120"/>
              <w:rPr>
                <w:rFonts w:ascii="Palatino Linotype" w:hAnsi="Palatino Linotype"/>
              </w:rPr>
            </w:pPr>
            <w:r w:rsidRPr="00D82003">
              <w:rPr>
                <w:rFonts w:ascii="Palatino Linotype" w:hAnsi="Palatino Linotype"/>
                <w:b/>
              </w:rPr>
              <w:t xml:space="preserve">Resolution Date  </w:t>
            </w:r>
          </w:p>
        </w:tc>
      </w:tr>
      <w:tr w:rsidR="00076B0A" w:rsidRPr="00D82003" w:rsidTr="00435C87">
        <w:tblPrEx>
          <w:tblCellMar>
            <w:left w:w="115" w:type="dxa"/>
            <w:right w:w="115" w:type="dxa"/>
          </w:tblCellMar>
        </w:tblPrEx>
        <w:tc>
          <w:tcPr>
            <w:tcW w:w="1800" w:type="dxa"/>
            <w:shd w:val="clear" w:color="auto" w:fill="F2F2F2"/>
          </w:tcPr>
          <w:p w:rsidR="00076B0A" w:rsidRPr="00D82003" w:rsidRDefault="00E142FD" w:rsidP="00975D18">
            <w:pPr>
              <w:pStyle w:val="Heading2"/>
              <w:keepNext w:val="0"/>
              <w:spacing w:before="60" w:after="60"/>
              <w:rPr>
                <w:rFonts w:ascii="Palatino Linotype" w:hAnsi="Palatino Linotype"/>
                <w:smallCaps w:val="0"/>
                <w:color w:val="auto"/>
                <w:sz w:val="22"/>
                <w:szCs w:val="22"/>
              </w:rPr>
            </w:pPr>
            <w:r w:rsidRPr="00D82003">
              <w:rPr>
                <w:rFonts w:ascii="Palatino Linotype" w:hAnsi="Palatino Linotype"/>
                <w:smallCaps w:val="0"/>
                <w:color w:val="auto"/>
                <w:sz w:val="22"/>
                <w:szCs w:val="22"/>
              </w:rPr>
              <w:t>Description</w:t>
            </w:r>
          </w:p>
        </w:tc>
        <w:tc>
          <w:tcPr>
            <w:tcW w:w="7740" w:type="dxa"/>
            <w:tcBorders>
              <w:bottom w:val="single" w:sz="4" w:space="0" w:color="auto"/>
            </w:tcBorders>
            <w:shd w:val="clear" w:color="auto" w:fill="auto"/>
          </w:tcPr>
          <w:p w:rsidR="00076B0A" w:rsidRPr="00D82003" w:rsidRDefault="005D4148" w:rsidP="00975D18">
            <w:pPr>
              <w:spacing w:before="60" w:after="60"/>
              <w:rPr>
                <w:rFonts w:ascii="Palatino Linotype" w:hAnsi="Palatino Linotype"/>
                <w:sz w:val="22"/>
                <w:szCs w:val="22"/>
              </w:rPr>
            </w:pPr>
            <w:r w:rsidRPr="00D82003">
              <w:rPr>
                <w:rFonts w:ascii="Palatino Linotype" w:hAnsi="Palatino Linotype"/>
                <w:sz w:val="22"/>
                <w:szCs w:val="22"/>
              </w:rPr>
              <w:t>Indicate the date the member/provider was notified of the decision.  Enter date in MM/DD/YYYY format.</w:t>
            </w:r>
          </w:p>
        </w:tc>
      </w:tr>
      <w:tr w:rsidR="00E142FD" w:rsidRPr="00D82003" w:rsidTr="00435C87">
        <w:trPr>
          <w:cantSplit/>
        </w:trPr>
        <w:tc>
          <w:tcPr>
            <w:tcW w:w="1800" w:type="dxa"/>
            <w:shd w:val="clear" w:color="auto" w:fill="BFBFBF"/>
          </w:tcPr>
          <w:p w:rsidR="00E142FD" w:rsidRPr="00D82003" w:rsidRDefault="00E142FD" w:rsidP="00E142FD">
            <w:pPr>
              <w:spacing w:before="120" w:after="120"/>
              <w:rPr>
                <w:rFonts w:ascii="Palatino Linotype" w:hAnsi="Palatino Linotype"/>
                <w:b/>
                <w:sz w:val="22"/>
                <w:szCs w:val="22"/>
              </w:rPr>
            </w:pPr>
            <w:r w:rsidRPr="00D82003">
              <w:rPr>
                <w:rFonts w:ascii="Palatino Linotype" w:hAnsi="Palatino Linotype"/>
                <w:b/>
                <w:sz w:val="22"/>
                <w:szCs w:val="22"/>
              </w:rPr>
              <w:t xml:space="preserve">Item </w:t>
            </w:r>
            <w:r w:rsidRPr="00D82003">
              <w:rPr>
                <w:rFonts w:ascii="Palatino Linotype" w:hAnsi="Palatino Linotype"/>
                <w:b/>
                <w:sz w:val="22"/>
                <w:szCs w:val="22"/>
              </w:rPr>
              <w:br w:type="page"/>
            </w:r>
            <w:r w:rsidRPr="00D82003">
              <w:rPr>
                <w:rFonts w:ascii="Palatino Linotype" w:hAnsi="Palatino Linotype"/>
                <w:b/>
                <w:bCs/>
                <w:sz w:val="22"/>
                <w:szCs w:val="22"/>
              </w:rPr>
              <w:t>6</w:t>
            </w:r>
          </w:p>
        </w:tc>
        <w:tc>
          <w:tcPr>
            <w:tcW w:w="7740" w:type="dxa"/>
            <w:shd w:val="clear" w:color="auto" w:fill="BFBFBF"/>
          </w:tcPr>
          <w:p w:rsidR="00E142FD" w:rsidRPr="00D82003" w:rsidRDefault="005D4148" w:rsidP="00A71B63">
            <w:pPr>
              <w:pStyle w:val="NoSpacing"/>
              <w:spacing w:before="120" w:after="120"/>
              <w:rPr>
                <w:rFonts w:ascii="Palatino Linotype" w:hAnsi="Palatino Linotype"/>
              </w:rPr>
            </w:pPr>
            <w:r w:rsidRPr="00D82003">
              <w:rPr>
                <w:rFonts w:ascii="Palatino Linotype" w:hAnsi="Palatino Linotype"/>
                <w:b/>
              </w:rPr>
              <w:t xml:space="preserve">Number of Days to Resolution  </w:t>
            </w:r>
          </w:p>
        </w:tc>
      </w:tr>
      <w:tr w:rsidR="00136583" w:rsidRPr="00D82003" w:rsidTr="00435C87">
        <w:tc>
          <w:tcPr>
            <w:tcW w:w="1800" w:type="dxa"/>
            <w:shd w:val="clear" w:color="auto" w:fill="F2F2F2"/>
          </w:tcPr>
          <w:p w:rsidR="00136583" w:rsidRPr="00D82003" w:rsidRDefault="00E142FD" w:rsidP="00E142FD">
            <w:pPr>
              <w:pStyle w:val="Heading2"/>
              <w:keepNext w:val="0"/>
              <w:spacing w:before="60" w:after="60"/>
              <w:rPr>
                <w:rFonts w:ascii="Palatino Linotype" w:hAnsi="Palatino Linotype"/>
                <w:smallCaps w:val="0"/>
                <w:color w:val="auto"/>
                <w:sz w:val="22"/>
                <w:szCs w:val="22"/>
              </w:rPr>
            </w:pPr>
            <w:r w:rsidRPr="00D82003">
              <w:rPr>
                <w:rFonts w:ascii="Palatino Linotype" w:hAnsi="Palatino Linotype"/>
                <w:smallCaps w:val="0"/>
                <w:color w:val="auto"/>
                <w:sz w:val="22"/>
                <w:szCs w:val="22"/>
              </w:rPr>
              <w:lastRenderedPageBreak/>
              <w:t>Description</w:t>
            </w:r>
          </w:p>
        </w:tc>
        <w:tc>
          <w:tcPr>
            <w:tcW w:w="7740" w:type="dxa"/>
            <w:shd w:val="clear" w:color="auto" w:fill="auto"/>
          </w:tcPr>
          <w:p w:rsidR="00A37E72" w:rsidRPr="00D82003" w:rsidRDefault="005D4148" w:rsidP="005D4148">
            <w:pPr>
              <w:pStyle w:val="NoSpacing"/>
              <w:rPr>
                <w:rFonts w:ascii="Palatino Linotype" w:hAnsi="Palatino Linotype"/>
              </w:rPr>
            </w:pPr>
            <w:r w:rsidRPr="00D82003">
              <w:rPr>
                <w:rFonts w:ascii="Palatino Linotype" w:hAnsi="Palatino Linotype"/>
              </w:rPr>
              <w:t>Calculate the number of days to resolution for each action.  To calculate take the difference between the date received and the resolution date.  Please use calendar days for all action types except administrative reviews.  Administrative reviews are calculated using business days.</w:t>
            </w:r>
          </w:p>
        </w:tc>
      </w:tr>
    </w:tbl>
    <w:p w:rsidR="00CF5786" w:rsidRPr="00D82003" w:rsidRDefault="00136583">
      <w:pPr>
        <w:rPr>
          <w:rFonts w:ascii="Palatino Linotype" w:hAnsi="Palatino Linotype"/>
          <w:b/>
          <w:bCs/>
          <w:i/>
          <w:iCs/>
          <w:sz w:val="22"/>
          <w:szCs w:val="22"/>
        </w:rPr>
      </w:pPr>
      <w:r w:rsidRPr="00D82003">
        <w:rPr>
          <w:rFonts w:ascii="Palatino Linotype" w:hAnsi="Palatino Linotype"/>
          <w:b/>
          <w:bCs/>
          <w:i/>
          <w:iCs/>
          <w:sz w:val="22"/>
          <w:szCs w:val="22"/>
        </w:rPr>
        <w:t xml:space="preserve"> </w:t>
      </w:r>
    </w:p>
    <w:p w:rsidR="00345F87" w:rsidRPr="00D82003" w:rsidRDefault="00345F87">
      <w:pPr>
        <w:rPr>
          <w:rFonts w:ascii="Palatino Linotype" w:hAnsi="Palatino Linotype"/>
          <w:b/>
          <w:bCs/>
          <w:i/>
          <w:iCs/>
          <w:sz w:val="22"/>
          <w:szCs w:val="22"/>
        </w:rPr>
      </w:pPr>
    </w:p>
    <w:p w:rsidR="00345F87" w:rsidRPr="00D82003" w:rsidRDefault="00345F87" w:rsidP="00345F87">
      <w:pPr>
        <w:rPr>
          <w:rFonts w:ascii="Palatino Linotype" w:hAnsi="Palatino Linotype"/>
          <w:sz w:val="22"/>
          <w:szCs w:val="22"/>
        </w:rPr>
      </w:pPr>
    </w:p>
    <w:p w:rsidR="00345F87" w:rsidRPr="00D82003" w:rsidRDefault="00345F87" w:rsidP="00345F87">
      <w:pPr>
        <w:rPr>
          <w:rFonts w:ascii="Palatino Linotype" w:hAnsi="Palatino Linotype"/>
          <w:sz w:val="22"/>
          <w:szCs w:val="22"/>
        </w:rPr>
      </w:pPr>
    </w:p>
    <w:p w:rsidR="00345F87" w:rsidRPr="00D82003" w:rsidRDefault="00345F87" w:rsidP="00345F87">
      <w:pPr>
        <w:rPr>
          <w:rFonts w:ascii="Palatino Linotype" w:hAnsi="Palatino Linotype"/>
          <w:sz w:val="22"/>
          <w:szCs w:val="22"/>
        </w:rPr>
      </w:pPr>
    </w:p>
    <w:p w:rsidR="00345F87" w:rsidRPr="00D82003" w:rsidRDefault="00345F87" w:rsidP="00345F87">
      <w:pPr>
        <w:rPr>
          <w:rFonts w:ascii="Palatino Linotype" w:hAnsi="Palatino Linotype"/>
          <w:sz w:val="22"/>
          <w:szCs w:val="22"/>
        </w:rPr>
      </w:pPr>
      <w:r w:rsidRPr="00D82003">
        <w:rPr>
          <w:rFonts w:ascii="Palatino Linotype" w:hAnsi="Palatino Linotype"/>
          <w:sz w:val="22"/>
          <w:szCs w:val="22"/>
        </w:rPr>
        <w:br w:type="page"/>
      </w:r>
    </w:p>
    <w:p w:rsidR="00345F87" w:rsidRPr="00D82003" w:rsidRDefault="00345F87" w:rsidP="00345F87">
      <w:pPr>
        <w:rPr>
          <w:rFonts w:ascii="Palatino Linotype" w:hAnsi="Palatino Linotype"/>
          <w:sz w:val="22"/>
          <w:szCs w:val="22"/>
        </w:rPr>
      </w:pPr>
    </w:p>
    <w:tbl>
      <w:tblPr>
        <w:tblW w:w="95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90"/>
        <w:gridCol w:w="7740"/>
      </w:tblGrid>
      <w:tr w:rsidR="00345F87" w:rsidRPr="00D82003" w:rsidTr="00345F87">
        <w:trPr>
          <w:cantSplit/>
          <w:trHeight w:val="710"/>
        </w:trPr>
        <w:tc>
          <w:tcPr>
            <w:tcW w:w="9540" w:type="dxa"/>
            <w:gridSpan w:val="3"/>
            <w:tcBorders>
              <w:bottom w:val="single" w:sz="4" w:space="0" w:color="auto"/>
            </w:tcBorders>
            <w:shd w:val="clear" w:color="auto" w:fill="000000"/>
          </w:tcPr>
          <w:p w:rsidR="00345F87" w:rsidRPr="00D82003" w:rsidRDefault="00345F87" w:rsidP="00345F87">
            <w:pPr>
              <w:pStyle w:val="Heading4"/>
              <w:tabs>
                <w:tab w:val="left" w:pos="1440"/>
              </w:tabs>
              <w:ind w:left="-90" w:firstLine="90"/>
              <w:jc w:val="center"/>
              <w:rPr>
                <w:rFonts w:ascii="Palatino Linotype" w:hAnsi="Palatino Linotype"/>
                <w:sz w:val="22"/>
                <w:szCs w:val="22"/>
              </w:rPr>
            </w:pPr>
            <w:r w:rsidRPr="003A6E84">
              <w:rPr>
                <w:rFonts w:ascii="Palatino Linotype" w:hAnsi="Palatino Linotype"/>
                <w:color w:val="FFFFFF" w:themeColor="background1"/>
                <w:sz w:val="22"/>
                <w:szCs w:val="22"/>
              </w:rPr>
              <w:t>General Report Description</w:t>
            </w:r>
          </w:p>
        </w:tc>
      </w:tr>
      <w:tr w:rsidR="00345F87" w:rsidRPr="00D82003" w:rsidTr="00345F87">
        <w:trPr>
          <w:cantSplit/>
        </w:trPr>
        <w:tc>
          <w:tcPr>
            <w:tcW w:w="9540" w:type="dxa"/>
            <w:gridSpan w:val="3"/>
            <w:shd w:val="clear" w:color="auto" w:fill="BFBFBF"/>
            <w:vAlign w:val="center"/>
          </w:tcPr>
          <w:p w:rsidR="00345F87" w:rsidRPr="00D82003" w:rsidRDefault="00345F87" w:rsidP="00345F87">
            <w:pPr>
              <w:tabs>
                <w:tab w:val="left" w:pos="1440"/>
              </w:tabs>
              <w:spacing w:before="120" w:after="120"/>
              <w:rPr>
                <w:rFonts w:ascii="Palatino Linotype" w:hAnsi="Palatino Linotype"/>
                <w:b/>
                <w:bCs/>
                <w:sz w:val="22"/>
                <w:szCs w:val="22"/>
              </w:rPr>
            </w:pPr>
            <w:r w:rsidRPr="00D82003">
              <w:rPr>
                <w:rFonts w:ascii="Palatino Linotype" w:hAnsi="Palatino Linotype"/>
                <w:b/>
                <w:bCs/>
                <w:sz w:val="22"/>
                <w:szCs w:val="22"/>
              </w:rPr>
              <w:t>QR-QMIP    Quality Management and Improvement Work Plan – Annual Prospective Report, Evaluation Report, and Quarterly Updates</w:t>
            </w:r>
          </w:p>
        </w:tc>
      </w:tr>
      <w:tr w:rsidR="00345F87" w:rsidRPr="00D82003" w:rsidTr="00345F87">
        <w:trPr>
          <w:trHeight w:val="3113"/>
        </w:trPr>
        <w:tc>
          <w:tcPr>
            <w:tcW w:w="1800" w:type="dxa"/>
            <w:gridSpan w:val="2"/>
            <w:shd w:val="clear" w:color="auto" w:fill="BFBFBF"/>
          </w:tcPr>
          <w:p w:rsidR="00345F87" w:rsidRPr="00D82003" w:rsidRDefault="00345F87" w:rsidP="00345F87">
            <w:pPr>
              <w:tabs>
                <w:tab w:val="left" w:pos="1440"/>
              </w:tabs>
              <w:spacing w:before="60" w:after="60"/>
              <w:rPr>
                <w:rFonts w:ascii="Palatino Linotype" w:hAnsi="Palatino Linotype"/>
                <w:b/>
                <w:bCs/>
                <w:sz w:val="22"/>
                <w:szCs w:val="22"/>
              </w:rPr>
            </w:pPr>
            <w:r w:rsidRPr="00D82003">
              <w:rPr>
                <w:rFonts w:ascii="Palatino Linotype" w:hAnsi="Palatino Linotype"/>
                <w:b/>
                <w:bCs/>
                <w:sz w:val="22"/>
                <w:szCs w:val="22"/>
              </w:rPr>
              <w:t>Purpose</w:t>
            </w:r>
          </w:p>
        </w:tc>
        <w:tc>
          <w:tcPr>
            <w:tcW w:w="7740" w:type="dxa"/>
          </w:tcPr>
          <w:p w:rsidR="00345F87" w:rsidRPr="00D82003" w:rsidRDefault="00345F87" w:rsidP="00345F87">
            <w:pPr>
              <w:pStyle w:val="Header"/>
              <w:spacing w:before="60" w:after="60"/>
              <w:rPr>
                <w:rFonts w:ascii="Palatino Linotype" w:hAnsi="Palatino Linotype"/>
                <w:sz w:val="22"/>
                <w:szCs w:val="22"/>
              </w:rPr>
            </w:pPr>
            <w:r w:rsidRPr="00D82003">
              <w:rPr>
                <w:rFonts w:ascii="Palatino Linotype" w:hAnsi="Palatino Linotype"/>
                <w:sz w:val="22"/>
                <w:szCs w:val="22"/>
              </w:rPr>
              <w:t>The Quality Management and Improvement Work Plan (Q</w:t>
            </w:r>
            <w:r w:rsidR="002C6906" w:rsidRPr="00D82003">
              <w:rPr>
                <w:rFonts w:ascii="Palatino Linotype" w:hAnsi="Palatino Linotype"/>
                <w:sz w:val="22"/>
                <w:szCs w:val="22"/>
              </w:rPr>
              <w:t>M</w:t>
            </w:r>
            <w:r w:rsidRPr="00D82003">
              <w:rPr>
                <w:rFonts w:ascii="Palatino Linotype" w:hAnsi="Palatino Linotype"/>
                <w:sz w:val="22"/>
                <w:szCs w:val="22"/>
              </w:rPr>
              <w:t>I</w:t>
            </w:r>
            <w:r w:rsidR="002C6906" w:rsidRPr="00D82003">
              <w:rPr>
                <w:rFonts w:ascii="Palatino Linotype" w:hAnsi="Palatino Linotype"/>
                <w:sz w:val="22"/>
                <w:szCs w:val="22"/>
              </w:rPr>
              <w:t>P</w:t>
            </w:r>
            <w:r w:rsidRPr="00D82003">
              <w:rPr>
                <w:rFonts w:ascii="Palatino Linotype" w:hAnsi="Palatino Linotype"/>
                <w:sz w:val="22"/>
                <w:szCs w:val="22"/>
              </w:rPr>
              <w:t xml:space="preserve">) report identifies the high-level primary work plan goals the </w:t>
            </w:r>
            <w:r w:rsidR="00640188">
              <w:rPr>
                <w:rFonts w:ascii="Palatino Linotype" w:hAnsi="Palatino Linotype"/>
                <w:sz w:val="22"/>
                <w:szCs w:val="22"/>
              </w:rPr>
              <w:t>PA v</w:t>
            </w:r>
            <w:r w:rsidR="002C6906" w:rsidRPr="00D82003">
              <w:rPr>
                <w:rFonts w:ascii="Palatino Linotype" w:hAnsi="Palatino Linotype"/>
                <w:sz w:val="22"/>
                <w:szCs w:val="22"/>
              </w:rPr>
              <w:t>endor</w:t>
            </w:r>
            <w:r w:rsidRPr="00D82003">
              <w:rPr>
                <w:rFonts w:ascii="Palatino Linotype" w:hAnsi="Palatino Linotype"/>
                <w:sz w:val="22"/>
                <w:szCs w:val="22"/>
              </w:rPr>
              <w:t xml:space="preserve"> has set to address its strategy for improving the deli</w:t>
            </w:r>
            <w:r w:rsidR="00640188">
              <w:rPr>
                <w:rFonts w:ascii="Palatino Linotype" w:hAnsi="Palatino Linotype"/>
                <w:sz w:val="22"/>
                <w:szCs w:val="22"/>
              </w:rPr>
              <w:t>very of</w:t>
            </w:r>
            <w:r w:rsidRPr="00D82003">
              <w:rPr>
                <w:rFonts w:ascii="Palatino Linotype" w:hAnsi="Palatino Linotype"/>
                <w:sz w:val="22"/>
                <w:szCs w:val="22"/>
              </w:rPr>
              <w:t xml:space="preserve"> services to </w:t>
            </w:r>
            <w:r w:rsidR="00640188">
              <w:rPr>
                <w:rFonts w:ascii="Palatino Linotype" w:hAnsi="Palatino Linotype"/>
                <w:sz w:val="22"/>
                <w:szCs w:val="22"/>
              </w:rPr>
              <w:t xml:space="preserve">OMPP, providers and </w:t>
            </w:r>
            <w:r w:rsidRPr="00D82003">
              <w:rPr>
                <w:rFonts w:ascii="Palatino Linotype" w:hAnsi="Palatino Linotype"/>
                <w:sz w:val="22"/>
                <w:szCs w:val="22"/>
              </w:rPr>
              <w:t xml:space="preserve">members.  </w:t>
            </w:r>
          </w:p>
          <w:p w:rsidR="00345F87" w:rsidRPr="00D82003" w:rsidRDefault="00345F87" w:rsidP="00345F87">
            <w:pPr>
              <w:tabs>
                <w:tab w:val="left" w:pos="1440"/>
              </w:tabs>
              <w:spacing w:before="60" w:after="60"/>
              <w:rPr>
                <w:rFonts w:ascii="Palatino Linotype" w:hAnsi="Palatino Linotype"/>
                <w:sz w:val="22"/>
                <w:szCs w:val="22"/>
              </w:rPr>
            </w:pPr>
          </w:p>
          <w:p w:rsidR="00345F87" w:rsidRPr="00D82003" w:rsidRDefault="00345F87" w:rsidP="002C6906">
            <w:pPr>
              <w:tabs>
                <w:tab w:val="left" w:pos="1440"/>
              </w:tabs>
              <w:spacing w:before="60" w:after="60"/>
              <w:rPr>
                <w:rFonts w:ascii="Palatino Linotype" w:hAnsi="Palatino Linotype"/>
                <w:sz w:val="22"/>
                <w:szCs w:val="22"/>
              </w:rPr>
            </w:pPr>
            <w:r w:rsidRPr="00D82003">
              <w:rPr>
                <w:rFonts w:ascii="Palatino Linotype" w:hAnsi="Palatino Linotype"/>
                <w:sz w:val="22"/>
                <w:szCs w:val="22"/>
              </w:rPr>
              <w:t xml:space="preserve"> The Q</w:t>
            </w:r>
            <w:r w:rsidR="002C6906" w:rsidRPr="00D82003">
              <w:rPr>
                <w:rFonts w:ascii="Palatino Linotype" w:hAnsi="Palatino Linotype"/>
                <w:sz w:val="22"/>
                <w:szCs w:val="22"/>
              </w:rPr>
              <w:t>M</w:t>
            </w:r>
            <w:r w:rsidRPr="00D82003">
              <w:rPr>
                <w:rFonts w:ascii="Palatino Linotype" w:hAnsi="Palatino Linotype"/>
                <w:sz w:val="22"/>
                <w:szCs w:val="22"/>
              </w:rPr>
              <w:t>I</w:t>
            </w:r>
            <w:r w:rsidR="002C6906" w:rsidRPr="00D82003">
              <w:rPr>
                <w:rFonts w:ascii="Palatino Linotype" w:hAnsi="Palatino Linotype"/>
                <w:sz w:val="22"/>
                <w:szCs w:val="22"/>
              </w:rPr>
              <w:t>P</w:t>
            </w:r>
            <w:r w:rsidRPr="00D82003">
              <w:rPr>
                <w:rFonts w:ascii="Palatino Linotype" w:hAnsi="Palatino Linotype"/>
                <w:sz w:val="22"/>
                <w:szCs w:val="22"/>
              </w:rPr>
              <w:t xml:space="preserve"> should be submitted prospectively for each year, with quarterly updates, along with a final evaluation of the prior year.  (Annual Prospective, Evaluation, and Quarterly) </w:t>
            </w:r>
          </w:p>
        </w:tc>
      </w:tr>
      <w:tr w:rsidR="00345F87" w:rsidRPr="00D82003" w:rsidTr="00345F87">
        <w:tc>
          <w:tcPr>
            <w:tcW w:w="1800" w:type="dxa"/>
            <w:gridSpan w:val="2"/>
            <w:shd w:val="clear" w:color="auto" w:fill="BFBFBF"/>
          </w:tcPr>
          <w:p w:rsidR="00345F87" w:rsidRPr="00D82003" w:rsidRDefault="00345F87" w:rsidP="00345F87">
            <w:pPr>
              <w:tabs>
                <w:tab w:val="left" w:pos="1440"/>
              </w:tabs>
              <w:spacing w:before="60" w:after="60"/>
              <w:rPr>
                <w:rFonts w:ascii="Palatino Linotype" w:hAnsi="Palatino Linotype"/>
                <w:b/>
                <w:bCs/>
                <w:sz w:val="22"/>
                <w:szCs w:val="22"/>
              </w:rPr>
            </w:pPr>
            <w:r w:rsidRPr="00D82003">
              <w:rPr>
                <w:rFonts w:ascii="Palatino Linotype" w:hAnsi="Palatino Linotype"/>
                <w:b/>
                <w:bCs/>
                <w:sz w:val="22"/>
                <w:szCs w:val="22"/>
              </w:rPr>
              <w:t>Format</w:t>
            </w:r>
          </w:p>
        </w:tc>
        <w:tc>
          <w:tcPr>
            <w:tcW w:w="7740" w:type="dxa"/>
          </w:tcPr>
          <w:p w:rsidR="00345F87" w:rsidRPr="00D82003" w:rsidRDefault="00345F87" w:rsidP="00345F87">
            <w:pPr>
              <w:pStyle w:val="FootnoteText"/>
              <w:tabs>
                <w:tab w:val="left" w:pos="1440"/>
              </w:tabs>
              <w:spacing w:before="60" w:after="60"/>
              <w:rPr>
                <w:rFonts w:ascii="Palatino Linotype" w:hAnsi="Palatino Linotype"/>
                <w:sz w:val="22"/>
                <w:szCs w:val="22"/>
              </w:rPr>
            </w:pPr>
            <w:r w:rsidRPr="00D82003">
              <w:rPr>
                <w:rFonts w:ascii="Palatino Linotype" w:hAnsi="Palatino Linotype"/>
                <w:sz w:val="22"/>
                <w:szCs w:val="22"/>
              </w:rPr>
              <w:t>Excel template</w:t>
            </w:r>
          </w:p>
          <w:p w:rsidR="00345F87" w:rsidRPr="00D82003" w:rsidRDefault="00345F87" w:rsidP="002C6906">
            <w:pPr>
              <w:pStyle w:val="FootnoteText"/>
              <w:tabs>
                <w:tab w:val="left" w:pos="1440"/>
              </w:tabs>
              <w:spacing w:before="60" w:after="60"/>
              <w:rPr>
                <w:rFonts w:ascii="Palatino Linotype" w:hAnsi="Palatino Linotype"/>
                <w:sz w:val="22"/>
                <w:szCs w:val="22"/>
              </w:rPr>
            </w:pPr>
            <w:r w:rsidRPr="00D82003">
              <w:rPr>
                <w:rFonts w:ascii="Palatino Linotype" w:hAnsi="Palatino Linotype"/>
                <w:sz w:val="22"/>
                <w:szCs w:val="22"/>
              </w:rPr>
              <w:t xml:space="preserve">Narrative </w:t>
            </w:r>
            <w:r w:rsidR="00640188">
              <w:rPr>
                <w:rFonts w:ascii="Palatino Linotype" w:hAnsi="Palatino Linotype"/>
                <w:sz w:val="22"/>
                <w:szCs w:val="22"/>
              </w:rPr>
              <w:t>may accompany the QMIP in the PA v</w:t>
            </w:r>
            <w:r w:rsidR="002C6906" w:rsidRPr="00D82003">
              <w:rPr>
                <w:rFonts w:ascii="Palatino Linotype" w:hAnsi="Palatino Linotype"/>
                <w:sz w:val="22"/>
                <w:szCs w:val="22"/>
              </w:rPr>
              <w:t>endor</w:t>
            </w:r>
            <w:r w:rsidRPr="00D82003">
              <w:rPr>
                <w:rFonts w:ascii="Palatino Linotype" w:hAnsi="Palatino Linotype"/>
                <w:sz w:val="22"/>
                <w:szCs w:val="22"/>
              </w:rPr>
              <w:t>’s choice of narrative format but must include required elements.</w:t>
            </w:r>
          </w:p>
        </w:tc>
      </w:tr>
      <w:tr w:rsidR="00345F87" w:rsidRPr="00D82003" w:rsidTr="00345F87">
        <w:tc>
          <w:tcPr>
            <w:tcW w:w="1800" w:type="dxa"/>
            <w:gridSpan w:val="2"/>
            <w:tcBorders>
              <w:bottom w:val="single" w:sz="4" w:space="0" w:color="auto"/>
            </w:tcBorders>
            <w:shd w:val="clear" w:color="auto" w:fill="BFBFBF"/>
          </w:tcPr>
          <w:p w:rsidR="00345F87" w:rsidRPr="00D82003" w:rsidRDefault="00345F87" w:rsidP="00345F87">
            <w:pPr>
              <w:tabs>
                <w:tab w:val="left" w:pos="1440"/>
              </w:tabs>
              <w:spacing w:before="60" w:after="60"/>
              <w:rPr>
                <w:rFonts w:ascii="Palatino Linotype" w:hAnsi="Palatino Linotype"/>
                <w:b/>
                <w:bCs/>
                <w:sz w:val="22"/>
                <w:szCs w:val="22"/>
              </w:rPr>
            </w:pPr>
            <w:r w:rsidRPr="00D82003">
              <w:rPr>
                <w:rFonts w:ascii="Palatino Linotype" w:hAnsi="Palatino Linotype"/>
                <w:b/>
                <w:sz w:val="22"/>
                <w:szCs w:val="22"/>
              </w:rPr>
              <w:t>Qualifications/ Definitions</w:t>
            </w:r>
          </w:p>
        </w:tc>
        <w:tc>
          <w:tcPr>
            <w:tcW w:w="7740" w:type="dxa"/>
            <w:tcBorders>
              <w:bottom w:val="single" w:sz="4" w:space="0" w:color="auto"/>
            </w:tcBorders>
          </w:tcPr>
          <w:p w:rsidR="00345F87" w:rsidRPr="00D82003" w:rsidRDefault="002C6906" w:rsidP="00345F87">
            <w:pPr>
              <w:pStyle w:val="Header"/>
              <w:spacing w:before="60" w:after="60"/>
              <w:rPr>
                <w:rFonts w:ascii="Palatino Linotype" w:hAnsi="Palatino Linotype"/>
                <w:sz w:val="22"/>
                <w:szCs w:val="22"/>
              </w:rPr>
            </w:pPr>
            <w:r w:rsidRPr="00D82003">
              <w:rPr>
                <w:rFonts w:ascii="Palatino Linotype" w:hAnsi="Palatino Linotype"/>
                <w:sz w:val="22"/>
                <w:szCs w:val="22"/>
              </w:rPr>
              <w:t>QMIP</w:t>
            </w:r>
            <w:r w:rsidR="00345F87" w:rsidRPr="00D82003">
              <w:rPr>
                <w:rFonts w:ascii="Palatino Linotype" w:hAnsi="Palatino Linotype"/>
                <w:sz w:val="22"/>
                <w:szCs w:val="22"/>
              </w:rPr>
              <w:t xml:space="preserve"> Work Plan goals must be strategic or long-term in nature and the </w:t>
            </w:r>
            <w:r w:rsidR="00640188">
              <w:rPr>
                <w:rFonts w:ascii="Palatino Linotype" w:hAnsi="Palatino Linotype"/>
                <w:sz w:val="22"/>
                <w:szCs w:val="22"/>
              </w:rPr>
              <w:t>PA v</w:t>
            </w:r>
            <w:r w:rsidRPr="00D82003">
              <w:rPr>
                <w:rFonts w:ascii="Palatino Linotype" w:hAnsi="Palatino Linotype"/>
                <w:sz w:val="22"/>
                <w:szCs w:val="22"/>
              </w:rPr>
              <w:t>endor</w:t>
            </w:r>
            <w:r w:rsidR="00345F87" w:rsidRPr="00D82003">
              <w:rPr>
                <w:rFonts w:ascii="Palatino Linotype" w:hAnsi="Palatino Linotype"/>
                <w:sz w:val="22"/>
                <w:szCs w:val="22"/>
              </w:rPr>
              <w:t xml:space="preserve"> must identify objective measurements for assessing improvement or determining success in meeting the stated goals. This report documents the planning, implementation, assessment and outcomes of these strategic goals. </w:t>
            </w:r>
          </w:p>
          <w:p w:rsidR="00345F87" w:rsidRPr="00D82003" w:rsidRDefault="00345F87" w:rsidP="00345F87">
            <w:pPr>
              <w:pStyle w:val="FootnoteText"/>
              <w:tabs>
                <w:tab w:val="left" w:pos="1440"/>
              </w:tabs>
              <w:spacing w:before="60" w:after="60"/>
              <w:rPr>
                <w:rFonts w:ascii="Palatino Linotype" w:hAnsi="Palatino Linotype"/>
                <w:sz w:val="22"/>
                <w:szCs w:val="22"/>
              </w:rPr>
            </w:pPr>
            <w:r w:rsidRPr="00D82003">
              <w:rPr>
                <w:rFonts w:ascii="Palatino Linotype" w:hAnsi="Palatino Linotype"/>
                <w:sz w:val="22"/>
                <w:szCs w:val="22"/>
              </w:rPr>
              <w:t xml:space="preserve">OMPP allows and encourages the </w:t>
            </w:r>
            <w:r w:rsidR="00640188">
              <w:rPr>
                <w:rFonts w:ascii="Palatino Linotype" w:hAnsi="Palatino Linotype"/>
                <w:sz w:val="22"/>
                <w:szCs w:val="22"/>
              </w:rPr>
              <w:t>v</w:t>
            </w:r>
            <w:r w:rsidR="002C6906" w:rsidRPr="00D82003">
              <w:rPr>
                <w:rFonts w:ascii="Palatino Linotype" w:hAnsi="Palatino Linotype"/>
                <w:sz w:val="22"/>
                <w:szCs w:val="22"/>
              </w:rPr>
              <w:t>endor</w:t>
            </w:r>
            <w:r w:rsidRPr="00D82003">
              <w:rPr>
                <w:rFonts w:ascii="Palatino Linotype" w:hAnsi="Palatino Linotype"/>
                <w:sz w:val="22"/>
                <w:szCs w:val="22"/>
              </w:rPr>
              <w:t xml:space="preserve"> to add new goals or modify its goals at any time during the calendar year.  </w:t>
            </w:r>
          </w:p>
          <w:p w:rsidR="00345F87" w:rsidRPr="00D82003" w:rsidRDefault="00345F87" w:rsidP="00345F87">
            <w:pPr>
              <w:pStyle w:val="Header"/>
              <w:spacing w:before="60" w:after="60"/>
              <w:rPr>
                <w:rFonts w:ascii="Palatino Linotype" w:hAnsi="Palatino Linotype"/>
                <w:sz w:val="22"/>
                <w:szCs w:val="22"/>
              </w:rPr>
            </w:pPr>
          </w:p>
          <w:p w:rsidR="00345F87" w:rsidRPr="00D82003" w:rsidRDefault="00345F87" w:rsidP="00345F87">
            <w:pPr>
              <w:pStyle w:val="FootnoteText"/>
              <w:spacing w:before="60" w:after="60"/>
              <w:rPr>
                <w:rFonts w:ascii="Palatino Linotype" w:hAnsi="Palatino Linotype"/>
                <w:sz w:val="22"/>
                <w:szCs w:val="22"/>
              </w:rPr>
            </w:pPr>
            <w:r w:rsidRPr="00D82003">
              <w:rPr>
                <w:rFonts w:ascii="Palatino Linotype" w:hAnsi="Palatino Linotype"/>
                <w:b/>
                <w:sz w:val="22"/>
                <w:szCs w:val="22"/>
              </w:rPr>
              <w:t xml:space="preserve">The </w:t>
            </w:r>
            <w:r w:rsidR="00640188">
              <w:rPr>
                <w:rFonts w:ascii="Palatino Linotype" w:hAnsi="Palatino Linotype"/>
                <w:b/>
                <w:sz w:val="22"/>
                <w:szCs w:val="22"/>
              </w:rPr>
              <w:t>PA v</w:t>
            </w:r>
            <w:r w:rsidR="002C6906" w:rsidRPr="00D82003">
              <w:rPr>
                <w:rFonts w:ascii="Palatino Linotype" w:hAnsi="Palatino Linotype"/>
                <w:b/>
                <w:sz w:val="22"/>
                <w:szCs w:val="22"/>
              </w:rPr>
              <w:t>endor</w:t>
            </w:r>
            <w:r w:rsidRPr="00D82003">
              <w:rPr>
                <w:rFonts w:ascii="Palatino Linotype" w:hAnsi="Palatino Linotype"/>
                <w:b/>
                <w:sz w:val="22"/>
                <w:szCs w:val="22"/>
              </w:rPr>
              <w:t xml:space="preserve"> must submit its Prospective </w:t>
            </w:r>
            <w:r w:rsidR="002C6906" w:rsidRPr="00D82003">
              <w:rPr>
                <w:rFonts w:ascii="Palatino Linotype" w:hAnsi="Palatino Linotype"/>
                <w:b/>
                <w:sz w:val="22"/>
                <w:szCs w:val="22"/>
              </w:rPr>
              <w:t>QMIP</w:t>
            </w:r>
            <w:r w:rsidRPr="00D82003">
              <w:rPr>
                <w:rFonts w:ascii="Palatino Linotype" w:hAnsi="Palatino Linotype"/>
                <w:b/>
                <w:sz w:val="22"/>
                <w:szCs w:val="22"/>
              </w:rPr>
              <w:t xml:space="preserve"> to OMPP by March 31</w:t>
            </w:r>
            <w:r w:rsidRPr="00D82003">
              <w:rPr>
                <w:rFonts w:ascii="Palatino Linotype" w:hAnsi="Palatino Linotype"/>
                <w:b/>
                <w:sz w:val="22"/>
                <w:szCs w:val="22"/>
                <w:vertAlign w:val="superscript"/>
              </w:rPr>
              <w:t>st</w:t>
            </w:r>
            <w:r w:rsidRPr="00D82003">
              <w:rPr>
                <w:rFonts w:ascii="Palatino Linotype" w:hAnsi="Palatino Linotype"/>
                <w:b/>
                <w:sz w:val="22"/>
                <w:szCs w:val="22"/>
              </w:rPr>
              <w:t xml:space="preserve"> of each calendar year</w:t>
            </w:r>
            <w:r w:rsidR="00A71B63">
              <w:rPr>
                <w:rFonts w:ascii="Palatino Linotype" w:hAnsi="Palatino Linotype"/>
                <w:b/>
                <w:sz w:val="22"/>
                <w:szCs w:val="22"/>
              </w:rPr>
              <w:t>.</w:t>
            </w:r>
            <w:r w:rsidRPr="00D82003">
              <w:rPr>
                <w:rFonts w:ascii="Palatino Linotype" w:hAnsi="Palatino Linotype"/>
                <w:b/>
                <w:sz w:val="22"/>
                <w:szCs w:val="22"/>
              </w:rPr>
              <w:t xml:space="preserve">  </w:t>
            </w:r>
            <w:r w:rsidRPr="00D82003">
              <w:rPr>
                <w:rFonts w:ascii="Palatino Linotype" w:hAnsi="Palatino Linotype"/>
                <w:sz w:val="22"/>
                <w:szCs w:val="22"/>
              </w:rPr>
              <w:t>This report w</w:t>
            </w:r>
            <w:r w:rsidR="002C6906" w:rsidRPr="00D82003">
              <w:rPr>
                <w:rFonts w:ascii="Palatino Linotype" w:hAnsi="Palatino Linotype"/>
                <w:sz w:val="22"/>
                <w:szCs w:val="22"/>
              </w:rPr>
              <w:t>ill effectively describe</w:t>
            </w:r>
            <w:r w:rsidRPr="00D82003">
              <w:rPr>
                <w:rFonts w:ascii="Palatino Linotype" w:hAnsi="Palatino Linotype"/>
                <w:sz w:val="22"/>
                <w:szCs w:val="22"/>
              </w:rPr>
              <w:t xml:space="preserve"> the g</w:t>
            </w:r>
            <w:r w:rsidR="002C6906" w:rsidRPr="00D82003">
              <w:rPr>
                <w:rFonts w:ascii="Palatino Linotype" w:hAnsi="Palatino Linotype"/>
                <w:sz w:val="22"/>
                <w:szCs w:val="22"/>
              </w:rPr>
              <w:t>oals set for the year, indicate</w:t>
            </w:r>
            <w:r w:rsidRPr="00D82003">
              <w:rPr>
                <w:rFonts w:ascii="Palatino Linotype" w:hAnsi="Palatino Linotype"/>
                <w:sz w:val="22"/>
                <w:szCs w:val="22"/>
              </w:rPr>
              <w:t xml:space="preserve"> the methods to analyze outcome data and describe the activities set to achieve the listed goals. The title of these high level goals (initiatives/activities) should readily tie to the required quarterly updates.</w:t>
            </w:r>
          </w:p>
          <w:p w:rsidR="00345F87" w:rsidRPr="00D82003" w:rsidRDefault="00345F87" w:rsidP="00345F87">
            <w:pPr>
              <w:pStyle w:val="FootnoteText"/>
              <w:spacing w:before="60" w:after="60"/>
              <w:rPr>
                <w:rFonts w:ascii="Palatino Linotype" w:hAnsi="Palatino Linotype"/>
                <w:sz w:val="22"/>
                <w:szCs w:val="22"/>
              </w:rPr>
            </w:pPr>
            <w:r w:rsidRPr="00D82003">
              <w:rPr>
                <w:rFonts w:ascii="Palatino Linotype" w:hAnsi="Palatino Linotype"/>
                <w:sz w:val="22"/>
                <w:szCs w:val="22"/>
              </w:rPr>
              <w:t xml:space="preserve">  </w:t>
            </w:r>
          </w:p>
          <w:p w:rsidR="00345F87" w:rsidRPr="00D82003" w:rsidRDefault="00345F87" w:rsidP="00345F87">
            <w:pPr>
              <w:pStyle w:val="FootnoteText"/>
              <w:spacing w:before="60" w:after="60"/>
              <w:rPr>
                <w:rFonts w:ascii="Palatino Linotype" w:hAnsi="Palatino Linotype"/>
                <w:sz w:val="22"/>
                <w:szCs w:val="22"/>
              </w:rPr>
            </w:pPr>
            <w:r w:rsidRPr="00D82003">
              <w:rPr>
                <w:rFonts w:ascii="Palatino Linotype" w:hAnsi="Palatino Linotype"/>
                <w:b/>
                <w:sz w:val="22"/>
                <w:szCs w:val="22"/>
              </w:rPr>
              <w:t xml:space="preserve">Based off the Prospective </w:t>
            </w:r>
            <w:r w:rsidR="002C6906" w:rsidRPr="00D82003">
              <w:rPr>
                <w:rFonts w:ascii="Palatino Linotype" w:hAnsi="Palatino Linotype"/>
                <w:b/>
                <w:sz w:val="22"/>
                <w:szCs w:val="22"/>
              </w:rPr>
              <w:t>QMIP</w:t>
            </w:r>
            <w:r w:rsidRPr="00D82003">
              <w:rPr>
                <w:rFonts w:ascii="Palatino Linotype" w:hAnsi="Palatino Linotype"/>
                <w:b/>
                <w:sz w:val="22"/>
                <w:szCs w:val="22"/>
              </w:rPr>
              <w:t xml:space="preserve">, the </w:t>
            </w:r>
            <w:r w:rsidR="00640188">
              <w:rPr>
                <w:rFonts w:ascii="Palatino Linotype" w:hAnsi="Palatino Linotype"/>
                <w:b/>
                <w:sz w:val="22"/>
                <w:szCs w:val="22"/>
              </w:rPr>
              <w:t>PA v</w:t>
            </w:r>
            <w:r w:rsidR="002C6906" w:rsidRPr="00D82003">
              <w:rPr>
                <w:rFonts w:ascii="Palatino Linotype" w:hAnsi="Palatino Linotype"/>
                <w:b/>
                <w:sz w:val="22"/>
                <w:szCs w:val="22"/>
              </w:rPr>
              <w:t>endor</w:t>
            </w:r>
            <w:r w:rsidRPr="00D82003">
              <w:rPr>
                <w:rFonts w:ascii="Palatino Linotype" w:hAnsi="Palatino Linotype"/>
                <w:b/>
                <w:sz w:val="22"/>
                <w:szCs w:val="22"/>
              </w:rPr>
              <w:t xml:space="preserve"> must provide quarterly progress updates related to the </w:t>
            </w:r>
            <w:r w:rsidR="002C6906" w:rsidRPr="00D82003">
              <w:rPr>
                <w:rFonts w:ascii="Palatino Linotype" w:hAnsi="Palatino Linotype"/>
                <w:b/>
                <w:sz w:val="22"/>
                <w:szCs w:val="22"/>
              </w:rPr>
              <w:t>QMIP</w:t>
            </w:r>
            <w:r w:rsidRPr="00D82003">
              <w:rPr>
                <w:rFonts w:ascii="Palatino Linotype" w:hAnsi="Palatino Linotype"/>
                <w:b/>
                <w:sz w:val="22"/>
                <w:szCs w:val="22"/>
              </w:rPr>
              <w:t xml:space="preserve"> objectives and Quality Improvement Projects (QIPs) set for the year to be submitted the last day of the month following the end of each reporting quarter. </w:t>
            </w:r>
            <w:r w:rsidRPr="00D82003">
              <w:rPr>
                <w:rFonts w:ascii="Palatino Linotype" w:hAnsi="Palatino Linotype"/>
                <w:sz w:val="22"/>
                <w:szCs w:val="22"/>
              </w:rPr>
              <w:t>This is to be submitted utilizing the template provided</w:t>
            </w:r>
            <w:r w:rsidR="004B05E1">
              <w:rPr>
                <w:rFonts w:ascii="Palatino Linotype" w:hAnsi="Palatino Linotype"/>
                <w:sz w:val="22"/>
                <w:szCs w:val="22"/>
              </w:rPr>
              <w:t>.</w:t>
            </w:r>
            <w:r w:rsidRPr="00D82003">
              <w:rPr>
                <w:rFonts w:ascii="Palatino Linotype" w:hAnsi="Palatino Linotype"/>
                <w:sz w:val="22"/>
                <w:szCs w:val="22"/>
              </w:rPr>
              <w:t xml:space="preserve"> </w:t>
            </w:r>
          </w:p>
          <w:p w:rsidR="00345F87" w:rsidRPr="00D82003" w:rsidRDefault="00345F87" w:rsidP="00345F87">
            <w:pPr>
              <w:pStyle w:val="FootnoteText"/>
              <w:spacing w:before="60" w:after="60"/>
              <w:rPr>
                <w:rFonts w:ascii="Palatino Linotype" w:hAnsi="Palatino Linotype"/>
                <w:sz w:val="22"/>
                <w:szCs w:val="22"/>
              </w:rPr>
            </w:pPr>
          </w:p>
          <w:p w:rsidR="00345F87" w:rsidRPr="00D82003" w:rsidRDefault="00345F87" w:rsidP="00345F87">
            <w:pPr>
              <w:pStyle w:val="FootnoteText"/>
              <w:tabs>
                <w:tab w:val="left" w:pos="1440"/>
              </w:tabs>
              <w:spacing w:before="60" w:after="60"/>
              <w:rPr>
                <w:rFonts w:ascii="Palatino Linotype" w:hAnsi="Palatino Linotype"/>
                <w:b/>
                <w:sz w:val="22"/>
                <w:szCs w:val="22"/>
              </w:rPr>
            </w:pPr>
            <w:r w:rsidRPr="00D82003">
              <w:rPr>
                <w:rFonts w:ascii="Palatino Linotype" w:hAnsi="Palatino Linotype"/>
                <w:b/>
                <w:sz w:val="22"/>
                <w:szCs w:val="22"/>
              </w:rPr>
              <w:t xml:space="preserve">The </w:t>
            </w:r>
            <w:r w:rsidR="00640188">
              <w:rPr>
                <w:rFonts w:ascii="Palatino Linotype" w:hAnsi="Palatino Linotype"/>
                <w:b/>
                <w:sz w:val="22"/>
                <w:szCs w:val="22"/>
              </w:rPr>
              <w:t>PA v</w:t>
            </w:r>
            <w:r w:rsidR="002C6906" w:rsidRPr="00D82003">
              <w:rPr>
                <w:rFonts w:ascii="Palatino Linotype" w:hAnsi="Palatino Linotype"/>
                <w:b/>
                <w:sz w:val="22"/>
                <w:szCs w:val="22"/>
              </w:rPr>
              <w:t xml:space="preserve">endor </w:t>
            </w:r>
            <w:r w:rsidRPr="00D82003">
              <w:rPr>
                <w:rFonts w:ascii="Palatino Linotype" w:hAnsi="Palatino Linotype"/>
                <w:b/>
                <w:sz w:val="22"/>
                <w:szCs w:val="22"/>
              </w:rPr>
              <w:t>must review its Work Plan in its entirety and submit an annual Retrospective evaluation to OMPP by March 31</w:t>
            </w:r>
            <w:r w:rsidRPr="00D82003">
              <w:rPr>
                <w:rFonts w:ascii="Palatino Linotype" w:hAnsi="Palatino Linotype"/>
                <w:b/>
                <w:sz w:val="22"/>
                <w:szCs w:val="22"/>
                <w:vertAlign w:val="superscript"/>
              </w:rPr>
              <w:t>st</w:t>
            </w:r>
            <w:r w:rsidRPr="00D82003">
              <w:rPr>
                <w:rFonts w:ascii="Palatino Linotype" w:hAnsi="Palatino Linotype"/>
                <w:b/>
                <w:sz w:val="22"/>
                <w:szCs w:val="22"/>
              </w:rPr>
              <w:t xml:space="preserve"> of each calendar </w:t>
            </w:r>
            <w:r w:rsidRPr="00D82003">
              <w:rPr>
                <w:rFonts w:ascii="Palatino Linotype" w:hAnsi="Palatino Linotype"/>
                <w:b/>
                <w:sz w:val="22"/>
                <w:szCs w:val="22"/>
              </w:rPr>
              <w:lastRenderedPageBreak/>
              <w:t xml:space="preserve">year.  </w:t>
            </w:r>
            <w:r w:rsidRPr="00A71B63">
              <w:rPr>
                <w:rFonts w:ascii="Palatino Linotype" w:hAnsi="Palatino Linotype"/>
                <w:sz w:val="22"/>
                <w:szCs w:val="22"/>
              </w:rPr>
              <w:t>This narrative document must include the requirements described below.</w:t>
            </w:r>
          </w:p>
          <w:p w:rsidR="00345F87" w:rsidRPr="00D82003" w:rsidRDefault="002C6906" w:rsidP="00345F87">
            <w:pPr>
              <w:pStyle w:val="FootnoteText"/>
              <w:spacing w:before="60" w:after="60"/>
              <w:rPr>
                <w:rFonts w:ascii="Palatino Linotype" w:hAnsi="Palatino Linotype"/>
                <w:b/>
                <w:sz w:val="22"/>
                <w:szCs w:val="22"/>
              </w:rPr>
            </w:pPr>
            <w:r w:rsidRPr="00D82003">
              <w:rPr>
                <w:rFonts w:ascii="Palatino Linotype" w:hAnsi="Palatino Linotype"/>
                <w:b/>
                <w:sz w:val="22"/>
                <w:szCs w:val="22"/>
              </w:rPr>
              <w:t xml:space="preserve">A </w:t>
            </w:r>
            <w:r w:rsidR="00345F87" w:rsidRPr="00D82003">
              <w:rPr>
                <w:rFonts w:ascii="Palatino Linotype" w:hAnsi="Palatino Linotype"/>
                <w:b/>
                <w:sz w:val="22"/>
                <w:szCs w:val="22"/>
              </w:rPr>
              <w:t>Quality Improvement P</w:t>
            </w:r>
            <w:r w:rsidR="00640188">
              <w:rPr>
                <w:rFonts w:ascii="Palatino Linotype" w:hAnsi="Palatino Linotype"/>
                <w:b/>
                <w:sz w:val="22"/>
                <w:szCs w:val="22"/>
              </w:rPr>
              <w:t xml:space="preserve">roject (QIP) </w:t>
            </w:r>
            <w:r w:rsidR="00345F87" w:rsidRPr="00D82003">
              <w:rPr>
                <w:rFonts w:ascii="Palatino Linotype" w:hAnsi="Palatino Linotype"/>
                <w:b/>
                <w:sz w:val="22"/>
                <w:szCs w:val="22"/>
              </w:rPr>
              <w:t xml:space="preserve">must be submitted annually with the annual </w:t>
            </w:r>
            <w:r w:rsidR="0079250B">
              <w:rPr>
                <w:rFonts w:ascii="Palatino Linotype" w:hAnsi="Palatino Linotype"/>
                <w:b/>
                <w:sz w:val="22"/>
                <w:szCs w:val="22"/>
              </w:rPr>
              <w:t>Pro</w:t>
            </w:r>
            <w:r w:rsidR="00345F87" w:rsidRPr="00D82003">
              <w:rPr>
                <w:rFonts w:ascii="Palatino Linotype" w:hAnsi="Palatino Linotype"/>
                <w:b/>
                <w:sz w:val="22"/>
                <w:szCs w:val="22"/>
              </w:rPr>
              <w:t xml:space="preserve">spective Work Plan.  </w:t>
            </w:r>
          </w:p>
          <w:p w:rsidR="00345F87" w:rsidRPr="00D82003" w:rsidRDefault="00345F87" w:rsidP="00345F87">
            <w:pPr>
              <w:pStyle w:val="FootnoteText"/>
              <w:tabs>
                <w:tab w:val="left" w:pos="1440"/>
              </w:tabs>
              <w:spacing w:before="60" w:after="60"/>
              <w:rPr>
                <w:rFonts w:ascii="Palatino Linotype" w:hAnsi="Palatino Linotype"/>
                <w:b/>
                <w:sz w:val="22"/>
                <w:szCs w:val="22"/>
              </w:rPr>
            </w:pPr>
          </w:p>
          <w:p w:rsidR="00345F87" w:rsidRPr="00D82003" w:rsidRDefault="00345F87" w:rsidP="00345F87">
            <w:pPr>
              <w:pStyle w:val="FootnoteText"/>
              <w:tabs>
                <w:tab w:val="left" w:pos="1440"/>
              </w:tabs>
              <w:spacing w:before="60" w:after="60"/>
              <w:rPr>
                <w:rFonts w:ascii="Palatino Linotype" w:hAnsi="Palatino Linotype"/>
                <w:b/>
                <w:sz w:val="22"/>
                <w:szCs w:val="22"/>
              </w:rPr>
            </w:pPr>
            <w:r w:rsidRPr="00D82003">
              <w:rPr>
                <w:rFonts w:ascii="Palatino Linotype" w:hAnsi="Palatino Linotype"/>
                <w:b/>
                <w:sz w:val="22"/>
                <w:szCs w:val="22"/>
              </w:rPr>
              <w:t>Reporting Submission Example:</w:t>
            </w:r>
          </w:p>
          <w:p w:rsidR="00345F87" w:rsidRPr="00D82003" w:rsidRDefault="00345F87" w:rsidP="00345F87">
            <w:pPr>
              <w:pStyle w:val="FootnoteText"/>
              <w:tabs>
                <w:tab w:val="left" w:pos="1440"/>
              </w:tabs>
              <w:spacing w:before="60" w:after="60"/>
              <w:rPr>
                <w:rFonts w:ascii="Palatino Linotype" w:hAnsi="Palatino Linotype"/>
                <w:sz w:val="22"/>
                <w:szCs w:val="22"/>
              </w:rPr>
            </w:pPr>
            <w:r w:rsidRPr="00D82003">
              <w:rPr>
                <w:rFonts w:ascii="Palatino Linotype" w:hAnsi="Palatino Linotype"/>
                <w:sz w:val="22"/>
                <w:szCs w:val="22"/>
              </w:rPr>
              <w:t>March 31</w:t>
            </w:r>
            <w:r w:rsidRPr="00D82003">
              <w:rPr>
                <w:rFonts w:ascii="Palatino Linotype" w:hAnsi="Palatino Linotype"/>
                <w:sz w:val="22"/>
                <w:szCs w:val="22"/>
                <w:vertAlign w:val="superscript"/>
              </w:rPr>
              <w:t>st</w:t>
            </w:r>
            <w:r w:rsidRPr="00D82003">
              <w:rPr>
                <w:rFonts w:ascii="Palatino Linotype" w:hAnsi="Palatino Linotype"/>
                <w:sz w:val="22"/>
                <w:szCs w:val="22"/>
              </w:rPr>
              <w:t xml:space="preserve">  – Prospective </w:t>
            </w:r>
            <w:r w:rsidR="002C6906" w:rsidRPr="00D82003">
              <w:rPr>
                <w:rFonts w:ascii="Palatino Linotype" w:hAnsi="Palatino Linotype"/>
                <w:sz w:val="22"/>
                <w:szCs w:val="22"/>
              </w:rPr>
              <w:t>QMIP</w:t>
            </w:r>
            <w:r w:rsidRPr="00D82003">
              <w:rPr>
                <w:rFonts w:ascii="Palatino Linotype" w:hAnsi="Palatino Linotype"/>
                <w:sz w:val="22"/>
                <w:szCs w:val="22"/>
              </w:rPr>
              <w:t xml:space="preserve"> due</w:t>
            </w:r>
          </w:p>
          <w:p w:rsidR="00345F87" w:rsidRPr="00D82003" w:rsidRDefault="00345F87" w:rsidP="00345F87">
            <w:pPr>
              <w:pStyle w:val="FootnoteText"/>
              <w:tabs>
                <w:tab w:val="left" w:pos="1440"/>
              </w:tabs>
              <w:spacing w:before="60" w:after="60"/>
              <w:rPr>
                <w:rFonts w:ascii="Palatino Linotype" w:hAnsi="Palatino Linotype"/>
                <w:sz w:val="22"/>
                <w:szCs w:val="22"/>
              </w:rPr>
            </w:pPr>
            <w:r w:rsidRPr="00D82003">
              <w:rPr>
                <w:rFonts w:ascii="Palatino Linotype" w:hAnsi="Palatino Linotype"/>
                <w:sz w:val="22"/>
                <w:szCs w:val="22"/>
              </w:rPr>
              <w:t>March 31</w:t>
            </w:r>
            <w:r w:rsidRPr="00D82003">
              <w:rPr>
                <w:rFonts w:ascii="Palatino Linotype" w:hAnsi="Palatino Linotype"/>
                <w:sz w:val="22"/>
                <w:szCs w:val="22"/>
                <w:vertAlign w:val="superscript"/>
              </w:rPr>
              <w:t>st</w:t>
            </w:r>
            <w:r w:rsidRPr="00D82003">
              <w:rPr>
                <w:rFonts w:ascii="Palatino Linotype" w:hAnsi="Palatino Linotype"/>
                <w:sz w:val="22"/>
                <w:szCs w:val="22"/>
              </w:rPr>
              <w:t xml:space="preserve">  – Annual Evaluation </w:t>
            </w:r>
            <w:r w:rsidR="002C6906" w:rsidRPr="00D82003">
              <w:rPr>
                <w:rFonts w:ascii="Palatino Linotype" w:hAnsi="Palatino Linotype"/>
                <w:sz w:val="22"/>
                <w:szCs w:val="22"/>
              </w:rPr>
              <w:t>of previous year’s QMIP</w:t>
            </w:r>
            <w:r w:rsidRPr="00D82003">
              <w:rPr>
                <w:rFonts w:ascii="Palatino Linotype" w:hAnsi="Palatino Linotype"/>
                <w:sz w:val="22"/>
                <w:szCs w:val="22"/>
              </w:rPr>
              <w:t xml:space="preserve"> due</w:t>
            </w:r>
          </w:p>
          <w:p w:rsidR="00345F87" w:rsidRPr="00D82003" w:rsidRDefault="00345F87" w:rsidP="00345F87">
            <w:pPr>
              <w:pStyle w:val="FootnoteText"/>
              <w:tabs>
                <w:tab w:val="left" w:pos="1440"/>
              </w:tabs>
              <w:spacing w:before="60" w:after="60"/>
              <w:rPr>
                <w:rFonts w:ascii="Palatino Linotype" w:hAnsi="Palatino Linotype"/>
                <w:sz w:val="22"/>
                <w:szCs w:val="22"/>
              </w:rPr>
            </w:pPr>
            <w:r w:rsidRPr="00D82003">
              <w:rPr>
                <w:rFonts w:ascii="Palatino Linotype" w:hAnsi="Palatino Linotype"/>
                <w:sz w:val="22"/>
                <w:szCs w:val="22"/>
              </w:rPr>
              <w:t>April 30</w:t>
            </w:r>
            <w:r w:rsidRPr="00D82003">
              <w:rPr>
                <w:rFonts w:ascii="Palatino Linotype" w:hAnsi="Palatino Linotype"/>
                <w:sz w:val="22"/>
                <w:szCs w:val="22"/>
                <w:vertAlign w:val="superscript"/>
              </w:rPr>
              <w:t>th</w:t>
            </w:r>
            <w:r w:rsidRPr="00D82003">
              <w:rPr>
                <w:rFonts w:ascii="Palatino Linotype" w:hAnsi="Palatino Linotype"/>
                <w:sz w:val="22"/>
                <w:szCs w:val="22"/>
              </w:rPr>
              <w:t>, July 31</w:t>
            </w:r>
            <w:r w:rsidRPr="00D82003">
              <w:rPr>
                <w:rFonts w:ascii="Palatino Linotype" w:hAnsi="Palatino Linotype"/>
                <w:sz w:val="22"/>
                <w:szCs w:val="22"/>
                <w:vertAlign w:val="superscript"/>
              </w:rPr>
              <w:t>st</w:t>
            </w:r>
            <w:r w:rsidRPr="00D82003">
              <w:rPr>
                <w:rFonts w:ascii="Palatino Linotype" w:hAnsi="Palatino Linotype"/>
                <w:sz w:val="22"/>
                <w:szCs w:val="22"/>
              </w:rPr>
              <w:t>, October 31</w:t>
            </w:r>
            <w:r w:rsidRPr="00D82003">
              <w:rPr>
                <w:rFonts w:ascii="Palatino Linotype" w:hAnsi="Palatino Linotype"/>
                <w:sz w:val="22"/>
                <w:szCs w:val="22"/>
                <w:vertAlign w:val="superscript"/>
              </w:rPr>
              <w:t>st</w:t>
            </w:r>
            <w:r w:rsidRPr="00D82003">
              <w:rPr>
                <w:rFonts w:ascii="Palatino Linotype" w:hAnsi="Palatino Linotype"/>
                <w:sz w:val="22"/>
                <w:szCs w:val="22"/>
              </w:rPr>
              <w:t>, January 31</w:t>
            </w:r>
            <w:r w:rsidRPr="00D82003">
              <w:rPr>
                <w:rFonts w:ascii="Palatino Linotype" w:hAnsi="Palatino Linotype"/>
                <w:sz w:val="22"/>
                <w:szCs w:val="22"/>
                <w:vertAlign w:val="superscript"/>
              </w:rPr>
              <w:t>st</w:t>
            </w:r>
            <w:r w:rsidRPr="00D82003">
              <w:rPr>
                <w:rFonts w:ascii="Palatino Linotype" w:hAnsi="Palatino Linotype"/>
                <w:sz w:val="22"/>
                <w:szCs w:val="22"/>
              </w:rPr>
              <w:t xml:space="preserve"> Quarterly </w:t>
            </w:r>
            <w:r w:rsidR="002C6906" w:rsidRPr="00D82003">
              <w:rPr>
                <w:rFonts w:ascii="Palatino Linotype" w:hAnsi="Palatino Linotype"/>
                <w:sz w:val="22"/>
                <w:szCs w:val="22"/>
              </w:rPr>
              <w:t>QMIP</w:t>
            </w:r>
            <w:r w:rsidRPr="00D82003">
              <w:rPr>
                <w:rFonts w:ascii="Palatino Linotype" w:hAnsi="Palatino Linotype"/>
                <w:sz w:val="22"/>
                <w:szCs w:val="22"/>
              </w:rPr>
              <w:t xml:space="preserve"> Updates </w:t>
            </w:r>
            <w:r w:rsidR="00D82003" w:rsidRPr="00D82003">
              <w:rPr>
                <w:rFonts w:ascii="Palatino Linotype" w:hAnsi="Palatino Linotype"/>
                <w:sz w:val="22"/>
                <w:szCs w:val="22"/>
              </w:rPr>
              <w:t>due</w:t>
            </w:r>
          </w:p>
          <w:p w:rsidR="00345F87" w:rsidRPr="00D82003" w:rsidRDefault="00345F87" w:rsidP="00D82003">
            <w:pPr>
              <w:pStyle w:val="FootnoteText"/>
              <w:tabs>
                <w:tab w:val="left" w:pos="1440"/>
              </w:tabs>
              <w:spacing w:before="60" w:after="60"/>
              <w:rPr>
                <w:rFonts w:ascii="Palatino Linotype" w:hAnsi="Palatino Linotype"/>
                <w:sz w:val="22"/>
                <w:szCs w:val="22"/>
              </w:rPr>
            </w:pPr>
            <w:r w:rsidRPr="00D82003">
              <w:rPr>
                <w:rFonts w:ascii="Palatino Linotype" w:hAnsi="Palatino Linotype"/>
                <w:sz w:val="22"/>
                <w:szCs w:val="22"/>
              </w:rPr>
              <w:t>December 1</w:t>
            </w:r>
            <w:r w:rsidRPr="00D82003">
              <w:rPr>
                <w:rFonts w:ascii="Palatino Linotype" w:hAnsi="Palatino Linotype"/>
                <w:sz w:val="22"/>
                <w:szCs w:val="22"/>
                <w:vertAlign w:val="superscript"/>
              </w:rPr>
              <w:t>st</w:t>
            </w:r>
            <w:r w:rsidRPr="00D82003">
              <w:rPr>
                <w:rFonts w:ascii="Palatino Linotype" w:hAnsi="Palatino Linotype"/>
                <w:sz w:val="22"/>
                <w:szCs w:val="22"/>
              </w:rPr>
              <w:t xml:space="preserve">  – Draft Prospective </w:t>
            </w:r>
            <w:r w:rsidR="00D82003" w:rsidRPr="00D82003">
              <w:rPr>
                <w:rFonts w:ascii="Palatino Linotype" w:hAnsi="Palatino Linotype"/>
                <w:sz w:val="22"/>
                <w:szCs w:val="22"/>
              </w:rPr>
              <w:t xml:space="preserve">QMIP </w:t>
            </w:r>
            <w:r w:rsidRPr="00D82003">
              <w:rPr>
                <w:rFonts w:ascii="Palatino Linotype" w:hAnsi="Palatino Linotype"/>
                <w:sz w:val="22"/>
                <w:szCs w:val="22"/>
              </w:rPr>
              <w:t xml:space="preserve"> due</w:t>
            </w:r>
            <w:r w:rsidR="00D82003" w:rsidRPr="00D82003">
              <w:rPr>
                <w:rFonts w:ascii="Palatino Linotype" w:hAnsi="Palatino Linotype"/>
                <w:sz w:val="22"/>
                <w:szCs w:val="22"/>
              </w:rPr>
              <w:t xml:space="preserve"> for next year</w:t>
            </w:r>
          </w:p>
        </w:tc>
      </w:tr>
      <w:tr w:rsidR="00345F87" w:rsidRPr="00D82003" w:rsidTr="00345F87">
        <w:tc>
          <w:tcPr>
            <w:tcW w:w="9540" w:type="dxa"/>
            <w:gridSpan w:val="3"/>
            <w:tcBorders>
              <w:bottom w:val="single" w:sz="4" w:space="0" w:color="auto"/>
            </w:tcBorders>
            <w:shd w:val="clear" w:color="auto" w:fill="000000" w:themeFill="text1"/>
          </w:tcPr>
          <w:p w:rsidR="00345F87" w:rsidRPr="00D82003" w:rsidRDefault="00345F87" w:rsidP="00345F87">
            <w:pPr>
              <w:pStyle w:val="FootnoteText"/>
              <w:tabs>
                <w:tab w:val="left" w:pos="1440"/>
              </w:tabs>
              <w:spacing w:before="60" w:after="60"/>
              <w:jc w:val="center"/>
              <w:rPr>
                <w:rFonts w:ascii="Palatino Linotype" w:hAnsi="Palatino Linotype"/>
                <w:color w:val="FFFFFF" w:themeColor="background1"/>
                <w:sz w:val="22"/>
                <w:szCs w:val="22"/>
              </w:rPr>
            </w:pPr>
            <w:r w:rsidRPr="00D82003">
              <w:rPr>
                <w:rFonts w:ascii="Palatino Linotype" w:hAnsi="Palatino Linotype"/>
                <w:sz w:val="22"/>
                <w:szCs w:val="22"/>
              </w:rPr>
              <w:lastRenderedPageBreak/>
              <w:br w:type="page"/>
            </w:r>
            <w:r w:rsidRPr="00D82003">
              <w:rPr>
                <w:rFonts w:ascii="Palatino Linotype" w:hAnsi="Palatino Linotype"/>
                <w:b/>
                <w:bCs/>
                <w:color w:val="FFFFFF" w:themeColor="background1"/>
                <w:sz w:val="22"/>
                <w:szCs w:val="22"/>
              </w:rPr>
              <w:t>Annual Program Evaluation</w:t>
            </w:r>
          </w:p>
        </w:tc>
      </w:tr>
      <w:tr w:rsidR="00345F87" w:rsidRPr="00D82003" w:rsidTr="00345F87">
        <w:trPr>
          <w:trHeight w:val="2978"/>
        </w:trPr>
        <w:tc>
          <w:tcPr>
            <w:tcW w:w="1800" w:type="dxa"/>
            <w:gridSpan w:val="2"/>
            <w:tcBorders>
              <w:bottom w:val="single" w:sz="4" w:space="0" w:color="auto"/>
            </w:tcBorders>
            <w:shd w:val="clear" w:color="auto" w:fill="BFBFBF"/>
          </w:tcPr>
          <w:p w:rsidR="00345F87" w:rsidRPr="00D82003" w:rsidRDefault="00345F87" w:rsidP="00345F87">
            <w:pPr>
              <w:tabs>
                <w:tab w:val="left" w:pos="1440"/>
              </w:tabs>
              <w:spacing w:before="60" w:after="60"/>
              <w:rPr>
                <w:rFonts w:ascii="Palatino Linotype" w:hAnsi="Palatino Linotype"/>
                <w:b/>
                <w:sz w:val="22"/>
                <w:szCs w:val="22"/>
              </w:rPr>
            </w:pPr>
            <w:r w:rsidRPr="00D82003">
              <w:rPr>
                <w:rFonts w:ascii="Palatino Linotype" w:hAnsi="Palatino Linotype"/>
                <w:b/>
                <w:sz w:val="22"/>
                <w:szCs w:val="22"/>
              </w:rPr>
              <w:t>Qualifications/</w:t>
            </w:r>
          </w:p>
          <w:p w:rsidR="00345F87" w:rsidRPr="00D82003" w:rsidRDefault="00345F87" w:rsidP="00345F87">
            <w:pPr>
              <w:tabs>
                <w:tab w:val="left" w:pos="1440"/>
              </w:tabs>
              <w:spacing w:before="60" w:after="60"/>
              <w:rPr>
                <w:rFonts w:ascii="Palatino Linotype" w:hAnsi="Palatino Linotype"/>
                <w:b/>
                <w:sz w:val="22"/>
                <w:szCs w:val="22"/>
              </w:rPr>
            </w:pPr>
            <w:r w:rsidRPr="00D82003">
              <w:rPr>
                <w:rFonts w:ascii="Palatino Linotype" w:hAnsi="Palatino Linotype"/>
                <w:b/>
                <w:sz w:val="22"/>
                <w:szCs w:val="22"/>
              </w:rPr>
              <w:t>Description</w:t>
            </w:r>
          </w:p>
        </w:tc>
        <w:tc>
          <w:tcPr>
            <w:tcW w:w="7740" w:type="dxa"/>
            <w:tcBorders>
              <w:bottom w:val="single" w:sz="4" w:space="0" w:color="auto"/>
            </w:tcBorders>
            <w:vAlign w:val="center"/>
          </w:tcPr>
          <w:p w:rsidR="00345F87" w:rsidRPr="00D82003" w:rsidRDefault="004B05E1" w:rsidP="00345F87">
            <w:pPr>
              <w:rPr>
                <w:rFonts w:ascii="Palatino Linotype" w:hAnsi="Palatino Linotype"/>
                <w:sz w:val="22"/>
                <w:szCs w:val="22"/>
              </w:rPr>
            </w:pPr>
            <w:r>
              <w:rPr>
                <w:rFonts w:ascii="Palatino Linotype" w:hAnsi="Palatino Linotype"/>
                <w:sz w:val="22"/>
                <w:szCs w:val="22"/>
              </w:rPr>
              <w:t>T</w:t>
            </w:r>
            <w:r w:rsidR="00345F87" w:rsidRPr="00D82003">
              <w:rPr>
                <w:rFonts w:ascii="Palatino Linotype" w:hAnsi="Palatino Linotype"/>
                <w:sz w:val="22"/>
                <w:szCs w:val="22"/>
              </w:rPr>
              <w:t>his is an annual written evaluation of the work plan goals that includes:</w:t>
            </w:r>
          </w:p>
          <w:p w:rsidR="00345F87" w:rsidRPr="00D82003" w:rsidRDefault="00345F87" w:rsidP="00345F87">
            <w:pPr>
              <w:rPr>
                <w:rFonts w:ascii="Palatino Linotype" w:hAnsi="Palatino Linotype"/>
                <w:sz w:val="22"/>
                <w:szCs w:val="22"/>
              </w:rPr>
            </w:pPr>
          </w:p>
          <w:p w:rsidR="00345F87" w:rsidRPr="004B05E1" w:rsidRDefault="00345F87" w:rsidP="00345F87">
            <w:pPr>
              <w:numPr>
                <w:ilvl w:val="0"/>
                <w:numId w:val="15"/>
              </w:numPr>
              <w:rPr>
                <w:rFonts w:ascii="Palatino Linotype" w:hAnsi="Palatino Linotype"/>
                <w:sz w:val="22"/>
                <w:szCs w:val="22"/>
              </w:rPr>
            </w:pPr>
            <w:r w:rsidRPr="004B05E1">
              <w:rPr>
                <w:rFonts w:ascii="Palatino Linotype" w:hAnsi="Palatino Linotype"/>
                <w:sz w:val="22"/>
                <w:szCs w:val="22"/>
              </w:rPr>
              <w:t>a description of completed and ongoing QI activities that addr</w:t>
            </w:r>
            <w:r w:rsidR="004B05E1" w:rsidRPr="004B05E1">
              <w:rPr>
                <w:rFonts w:ascii="Palatino Linotype" w:hAnsi="Palatino Linotype"/>
                <w:sz w:val="22"/>
                <w:szCs w:val="22"/>
              </w:rPr>
              <w:t>ess</w:t>
            </w:r>
            <w:r w:rsidRPr="004B05E1">
              <w:rPr>
                <w:rFonts w:ascii="Palatino Linotype" w:hAnsi="Palatino Linotype"/>
                <w:sz w:val="22"/>
                <w:szCs w:val="22"/>
              </w:rPr>
              <w:t xml:space="preserve"> quality of service </w:t>
            </w:r>
          </w:p>
          <w:p w:rsidR="00345F87" w:rsidRPr="004B05E1" w:rsidRDefault="00345F87" w:rsidP="00345F87">
            <w:pPr>
              <w:numPr>
                <w:ilvl w:val="0"/>
                <w:numId w:val="15"/>
              </w:numPr>
              <w:rPr>
                <w:rFonts w:ascii="Palatino Linotype" w:hAnsi="Palatino Linotype"/>
                <w:sz w:val="22"/>
                <w:szCs w:val="22"/>
              </w:rPr>
            </w:pPr>
            <w:r w:rsidRPr="004B05E1">
              <w:rPr>
                <w:rFonts w:ascii="Palatino Linotype" w:hAnsi="Palatino Linotype"/>
                <w:sz w:val="22"/>
                <w:szCs w:val="22"/>
              </w:rPr>
              <w:t xml:space="preserve">trending of measures to assess performance the quality of service </w:t>
            </w:r>
          </w:p>
          <w:p w:rsidR="00345F87" w:rsidRPr="00D82003" w:rsidRDefault="00345F87" w:rsidP="00345F87">
            <w:pPr>
              <w:numPr>
                <w:ilvl w:val="0"/>
                <w:numId w:val="15"/>
              </w:numPr>
              <w:rPr>
                <w:rFonts w:ascii="Palatino Linotype" w:hAnsi="Palatino Linotype"/>
                <w:sz w:val="22"/>
                <w:szCs w:val="22"/>
              </w:rPr>
            </w:pPr>
            <w:r w:rsidRPr="00D82003">
              <w:rPr>
                <w:rFonts w:ascii="Palatino Linotype" w:hAnsi="Palatino Linotype"/>
                <w:sz w:val="22"/>
                <w:szCs w:val="22"/>
              </w:rPr>
              <w:t xml:space="preserve">analysis of the results of QI initiatives, including barrier analysis </w:t>
            </w:r>
          </w:p>
          <w:p w:rsidR="00345F87" w:rsidRPr="00D82003" w:rsidRDefault="00345F87" w:rsidP="00345F87">
            <w:pPr>
              <w:numPr>
                <w:ilvl w:val="0"/>
                <w:numId w:val="15"/>
              </w:numPr>
              <w:rPr>
                <w:rFonts w:ascii="Palatino Linotype" w:hAnsi="Palatino Linotype"/>
                <w:sz w:val="22"/>
                <w:szCs w:val="22"/>
              </w:rPr>
            </w:pPr>
            <w:r w:rsidRPr="00D82003">
              <w:rPr>
                <w:rFonts w:ascii="Palatino Linotype" w:hAnsi="Palatino Linotype"/>
                <w:sz w:val="22"/>
                <w:szCs w:val="22"/>
              </w:rPr>
              <w:t>evaluation of the overall effectiveness of the QI program</w:t>
            </w:r>
            <w:r w:rsidR="004B05E1">
              <w:rPr>
                <w:rFonts w:ascii="Palatino Linotype" w:hAnsi="Palatino Linotype"/>
                <w:sz w:val="22"/>
                <w:szCs w:val="22"/>
              </w:rPr>
              <w:t>.</w:t>
            </w:r>
          </w:p>
          <w:p w:rsidR="00345F87" w:rsidRPr="00D82003" w:rsidRDefault="00345F87" w:rsidP="00345F87">
            <w:pPr>
              <w:pStyle w:val="DocuHead"/>
              <w:rPr>
                <w:rFonts w:ascii="Palatino Linotype" w:hAnsi="Palatino Linotype"/>
                <w:sz w:val="22"/>
                <w:szCs w:val="22"/>
              </w:rPr>
            </w:pPr>
            <w:r w:rsidRPr="00D82003">
              <w:rPr>
                <w:rFonts w:ascii="Palatino Linotype" w:hAnsi="Palatino Linotype"/>
                <w:sz w:val="22"/>
                <w:szCs w:val="22"/>
              </w:rPr>
              <w:t>Annual written evaluation document contents:</w:t>
            </w:r>
          </w:p>
          <w:p w:rsidR="00345F87" w:rsidRPr="00D82003" w:rsidRDefault="00345F87" w:rsidP="00345F87">
            <w:pPr>
              <w:numPr>
                <w:ilvl w:val="0"/>
                <w:numId w:val="16"/>
              </w:numPr>
              <w:rPr>
                <w:rFonts w:ascii="Palatino Linotype" w:hAnsi="Palatino Linotype"/>
                <w:sz w:val="22"/>
                <w:szCs w:val="22"/>
              </w:rPr>
            </w:pPr>
            <w:r w:rsidRPr="00D82003">
              <w:rPr>
                <w:rFonts w:ascii="Palatino Linotype" w:hAnsi="Palatino Linotype"/>
                <w:sz w:val="22"/>
                <w:szCs w:val="22"/>
              </w:rPr>
              <w:t xml:space="preserve">The title of each QI program initiative described in the work plan </w:t>
            </w:r>
          </w:p>
          <w:p w:rsidR="00345F87" w:rsidRPr="00D82003" w:rsidRDefault="00345F87" w:rsidP="00345F87">
            <w:pPr>
              <w:numPr>
                <w:ilvl w:val="0"/>
                <w:numId w:val="16"/>
              </w:numPr>
              <w:rPr>
                <w:rFonts w:ascii="Palatino Linotype" w:hAnsi="Palatino Linotype"/>
                <w:sz w:val="22"/>
                <w:szCs w:val="22"/>
              </w:rPr>
            </w:pPr>
            <w:r w:rsidRPr="00D82003">
              <w:rPr>
                <w:rFonts w:ascii="Palatino Linotype" w:hAnsi="Palatino Linotype"/>
                <w:sz w:val="22"/>
                <w:szCs w:val="22"/>
              </w:rPr>
              <w:t xml:space="preserve">A description of each initiative </w:t>
            </w:r>
          </w:p>
          <w:p w:rsidR="00345F87" w:rsidRPr="00D82003" w:rsidRDefault="00345F87" w:rsidP="00345F87">
            <w:pPr>
              <w:numPr>
                <w:ilvl w:val="0"/>
                <w:numId w:val="16"/>
              </w:numPr>
              <w:rPr>
                <w:rFonts w:ascii="Palatino Linotype" w:hAnsi="Palatino Linotype"/>
                <w:sz w:val="22"/>
                <w:szCs w:val="22"/>
              </w:rPr>
            </w:pPr>
            <w:r w:rsidRPr="00D82003">
              <w:rPr>
                <w:rFonts w:ascii="Palatino Linotype" w:hAnsi="Palatino Linotype"/>
                <w:sz w:val="22"/>
                <w:szCs w:val="22"/>
              </w:rPr>
              <w:t xml:space="preserve">Major accomplishments </w:t>
            </w:r>
          </w:p>
          <w:p w:rsidR="00345F87" w:rsidRPr="00D82003" w:rsidRDefault="00345F87" w:rsidP="00345F87">
            <w:pPr>
              <w:numPr>
                <w:ilvl w:val="0"/>
                <w:numId w:val="16"/>
              </w:numPr>
              <w:rPr>
                <w:rFonts w:ascii="Palatino Linotype" w:hAnsi="Palatino Linotype"/>
                <w:sz w:val="22"/>
                <w:szCs w:val="22"/>
              </w:rPr>
            </w:pPr>
            <w:r w:rsidRPr="00D82003">
              <w:rPr>
                <w:rFonts w:ascii="Palatino Linotype" w:hAnsi="Palatino Linotype"/>
                <w:sz w:val="22"/>
                <w:szCs w:val="22"/>
              </w:rPr>
              <w:t xml:space="preserve">Issues and barriers that make objectives more difficult to achieve recommended interventions to overcome barriers and issues </w:t>
            </w:r>
          </w:p>
          <w:p w:rsidR="00345F87" w:rsidRPr="00D82003" w:rsidRDefault="00345F87" w:rsidP="00345F87">
            <w:pPr>
              <w:numPr>
                <w:ilvl w:val="0"/>
                <w:numId w:val="16"/>
              </w:numPr>
              <w:rPr>
                <w:rFonts w:ascii="Palatino Linotype" w:hAnsi="Palatino Linotype"/>
                <w:sz w:val="22"/>
                <w:szCs w:val="22"/>
              </w:rPr>
            </w:pPr>
            <w:r w:rsidRPr="00D82003">
              <w:rPr>
                <w:rFonts w:ascii="Palatino Linotype" w:hAnsi="Palatino Linotype"/>
                <w:sz w:val="22"/>
                <w:szCs w:val="22"/>
              </w:rPr>
              <w:t xml:space="preserve">An assessment of the degree to which yearly planned activities were completed </w:t>
            </w:r>
          </w:p>
          <w:p w:rsidR="00345F87" w:rsidRPr="00D82003" w:rsidRDefault="00345F87" w:rsidP="00345F87">
            <w:pPr>
              <w:numPr>
                <w:ilvl w:val="0"/>
                <w:numId w:val="16"/>
              </w:numPr>
              <w:rPr>
                <w:rFonts w:ascii="Palatino Linotype" w:hAnsi="Palatino Linotype"/>
                <w:sz w:val="22"/>
                <w:szCs w:val="22"/>
              </w:rPr>
            </w:pPr>
            <w:r w:rsidRPr="00D82003">
              <w:rPr>
                <w:rFonts w:ascii="Palatino Linotype" w:hAnsi="Palatino Linotype"/>
                <w:sz w:val="22"/>
                <w:szCs w:val="22"/>
              </w:rPr>
              <w:t xml:space="preserve">The extent to which yearly objectives were met </w:t>
            </w:r>
          </w:p>
          <w:p w:rsidR="00345F87" w:rsidRPr="00D82003" w:rsidRDefault="00345F87" w:rsidP="00345F87">
            <w:pPr>
              <w:rPr>
                <w:rFonts w:ascii="Palatino Linotype" w:hAnsi="Palatino Linotype"/>
                <w:b/>
                <w:sz w:val="22"/>
                <w:szCs w:val="22"/>
              </w:rPr>
            </w:pPr>
          </w:p>
          <w:p w:rsidR="00345F87" w:rsidRPr="00D82003" w:rsidRDefault="00345F87" w:rsidP="00345F87">
            <w:pPr>
              <w:rPr>
                <w:rFonts w:ascii="Palatino Linotype" w:hAnsi="Palatino Linotype"/>
                <w:b/>
                <w:sz w:val="22"/>
                <w:szCs w:val="22"/>
              </w:rPr>
            </w:pPr>
          </w:p>
          <w:p w:rsidR="00345F87" w:rsidRPr="00D82003" w:rsidRDefault="00345F87" w:rsidP="00345F87">
            <w:pPr>
              <w:rPr>
                <w:rFonts w:ascii="Palatino Linotype" w:hAnsi="Palatino Linotype"/>
                <w:b/>
                <w:sz w:val="22"/>
                <w:szCs w:val="22"/>
              </w:rPr>
            </w:pPr>
            <w:r w:rsidRPr="00D82003">
              <w:rPr>
                <w:rFonts w:ascii="Palatino Linotype" w:hAnsi="Palatino Linotype"/>
                <w:b/>
                <w:sz w:val="22"/>
                <w:szCs w:val="22"/>
              </w:rPr>
              <w:t>Completed and ongoing QI activities</w:t>
            </w:r>
          </w:p>
          <w:p w:rsidR="00345F87" w:rsidRPr="00D82003" w:rsidRDefault="00345F87" w:rsidP="00345F87">
            <w:pPr>
              <w:rPr>
                <w:rFonts w:ascii="Palatino Linotype" w:hAnsi="Palatino Linotype"/>
                <w:sz w:val="22"/>
                <w:szCs w:val="22"/>
              </w:rPr>
            </w:pPr>
            <w:r w:rsidRPr="00D82003">
              <w:rPr>
                <w:rFonts w:ascii="Palatino Linotype" w:hAnsi="Palatino Linotype"/>
                <w:sz w:val="22"/>
                <w:szCs w:val="22"/>
              </w:rPr>
              <w:t>The organization must annually evaluate its performance on planned QI activities described within its work plan</w:t>
            </w:r>
            <w:r w:rsidR="004B05E1">
              <w:rPr>
                <w:rFonts w:ascii="Palatino Linotype" w:hAnsi="Palatino Linotype"/>
                <w:sz w:val="22"/>
                <w:szCs w:val="22"/>
              </w:rPr>
              <w:t>.</w:t>
            </w:r>
            <w:r w:rsidRPr="00D82003">
              <w:rPr>
                <w:rFonts w:ascii="Palatino Linotype" w:hAnsi="Palatino Linotype"/>
                <w:sz w:val="22"/>
                <w:szCs w:val="22"/>
              </w:rPr>
              <w:t xml:space="preserve"> </w:t>
            </w:r>
          </w:p>
          <w:p w:rsidR="00345F87" w:rsidRPr="00D82003" w:rsidRDefault="00345F87" w:rsidP="00345F87">
            <w:pPr>
              <w:rPr>
                <w:rFonts w:ascii="Palatino Linotype" w:hAnsi="Palatino Linotype"/>
                <w:sz w:val="22"/>
                <w:szCs w:val="22"/>
              </w:rPr>
            </w:pPr>
          </w:p>
          <w:p w:rsidR="00345F87" w:rsidRPr="00D82003" w:rsidRDefault="00345F87" w:rsidP="00345F87">
            <w:pPr>
              <w:rPr>
                <w:rFonts w:ascii="Palatino Linotype" w:hAnsi="Palatino Linotype"/>
                <w:b/>
                <w:sz w:val="22"/>
                <w:szCs w:val="22"/>
              </w:rPr>
            </w:pPr>
            <w:r w:rsidRPr="00D82003">
              <w:rPr>
                <w:rFonts w:ascii="Palatino Linotype" w:hAnsi="Palatino Linotype"/>
                <w:b/>
                <w:sz w:val="22"/>
                <w:szCs w:val="22"/>
              </w:rPr>
              <w:t>Quantitative analysis and trending of measures</w:t>
            </w:r>
          </w:p>
          <w:p w:rsidR="00345F87" w:rsidRPr="00D82003" w:rsidRDefault="00345F87" w:rsidP="00345F87">
            <w:pPr>
              <w:rPr>
                <w:rFonts w:ascii="Palatino Linotype" w:hAnsi="Palatino Linotype"/>
                <w:sz w:val="22"/>
                <w:szCs w:val="22"/>
              </w:rPr>
            </w:pPr>
            <w:r w:rsidRPr="00D82003">
              <w:rPr>
                <w:rFonts w:ascii="Palatino Linotype" w:hAnsi="Palatino Linotype"/>
                <w:sz w:val="22"/>
                <w:szCs w:val="22"/>
              </w:rPr>
              <w:t xml:space="preserve">The organization should present the results of QI initiatives in measurable terms. To facilitate comparative analysis, the evaluation must include trended data using charts, graphs or tables for displaying this information. Trended data shows performance overtime compared with established performance thresholds. </w:t>
            </w:r>
          </w:p>
          <w:p w:rsidR="00345F87" w:rsidRPr="00D82003" w:rsidRDefault="00345F87" w:rsidP="00345F87">
            <w:pPr>
              <w:rPr>
                <w:rFonts w:ascii="Palatino Linotype" w:hAnsi="Palatino Linotype"/>
                <w:sz w:val="22"/>
                <w:szCs w:val="22"/>
              </w:rPr>
            </w:pPr>
          </w:p>
          <w:p w:rsidR="00345F87" w:rsidRPr="00D82003" w:rsidRDefault="00345F87" w:rsidP="00345F87">
            <w:pPr>
              <w:rPr>
                <w:rFonts w:ascii="Palatino Linotype" w:hAnsi="Palatino Linotype"/>
                <w:b/>
                <w:sz w:val="22"/>
                <w:szCs w:val="22"/>
              </w:rPr>
            </w:pPr>
            <w:r w:rsidRPr="00D82003">
              <w:rPr>
                <w:rFonts w:ascii="Palatino Linotype" w:hAnsi="Palatino Linotype"/>
                <w:b/>
                <w:sz w:val="22"/>
                <w:szCs w:val="22"/>
              </w:rPr>
              <w:t>Barrier analysis</w:t>
            </w:r>
          </w:p>
          <w:p w:rsidR="00345F87" w:rsidRPr="00D82003" w:rsidRDefault="00345F87" w:rsidP="00345F87">
            <w:pPr>
              <w:rPr>
                <w:rFonts w:ascii="Palatino Linotype" w:hAnsi="Palatino Linotype"/>
                <w:sz w:val="22"/>
                <w:szCs w:val="22"/>
              </w:rPr>
            </w:pPr>
            <w:r w:rsidRPr="00D82003">
              <w:rPr>
                <w:rFonts w:ascii="Palatino Linotype" w:hAnsi="Palatino Linotype"/>
                <w:sz w:val="22"/>
                <w:szCs w:val="22"/>
              </w:rPr>
              <w:t xml:space="preserve">The organization must also conduct a root cause analysis or barrier analysis to identify reasons when the organization's goals are not met. Analysis must include organization </w:t>
            </w:r>
            <w:r w:rsidR="00D51338" w:rsidRPr="00D82003">
              <w:rPr>
                <w:rFonts w:ascii="Palatino Linotype" w:hAnsi="Palatino Linotype"/>
                <w:sz w:val="22"/>
                <w:szCs w:val="22"/>
              </w:rPr>
              <w:t xml:space="preserve">staff </w:t>
            </w:r>
            <w:r w:rsidR="0003136F">
              <w:rPr>
                <w:rFonts w:ascii="Palatino Linotype" w:hAnsi="Palatino Linotype"/>
                <w:sz w:val="22"/>
                <w:szCs w:val="22"/>
              </w:rPr>
              <w:t>who have</w:t>
            </w:r>
            <w:r w:rsidRPr="00D82003">
              <w:rPr>
                <w:rFonts w:ascii="Palatino Linotype" w:hAnsi="Palatino Linotype"/>
                <w:sz w:val="22"/>
                <w:szCs w:val="22"/>
              </w:rPr>
              <w:t xml:space="preserve"> direct experience with the processes that have presented barriers to improvement.</w:t>
            </w:r>
          </w:p>
          <w:p w:rsidR="00345F87" w:rsidRPr="00D82003" w:rsidRDefault="00345F87" w:rsidP="00345F87">
            <w:pPr>
              <w:pStyle w:val="Docu-Exp-ScopeText"/>
              <w:spacing w:before="0"/>
              <w:outlineLvl w:val="5"/>
              <w:rPr>
                <w:rFonts w:ascii="Palatino Linotype" w:hAnsi="Palatino Linotype"/>
                <w:b/>
                <w:bCs/>
                <w:sz w:val="22"/>
                <w:szCs w:val="22"/>
              </w:rPr>
            </w:pPr>
          </w:p>
          <w:p w:rsidR="00345F87" w:rsidRPr="00D82003" w:rsidRDefault="00345F87" w:rsidP="00345F87">
            <w:pPr>
              <w:pStyle w:val="Docu-Exp-ScopeText"/>
              <w:spacing w:before="0"/>
              <w:ind w:left="0"/>
              <w:outlineLvl w:val="5"/>
              <w:rPr>
                <w:rFonts w:ascii="Palatino Linotype" w:hAnsi="Palatino Linotype"/>
                <w:b/>
                <w:bCs/>
                <w:sz w:val="22"/>
                <w:szCs w:val="22"/>
              </w:rPr>
            </w:pPr>
            <w:r w:rsidRPr="00D82003">
              <w:rPr>
                <w:rFonts w:ascii="Palatino Linotype" w:hAnsi="Palatino Linotype"/>
                <w:b/>
                <w:bCs/>
                <w:sz w:val="22"/>
                <w:szCs w:val="22"/>
              </w:rPr>
              <w:t>Overall effectiveness</w:t>
            </w:r>
          </w:p>
          <w:p w:rsidR="00345F87" w:rsidRPr="00D82003" w:rsidRDefault="00345F87" w:rsidP="00345F87">
            <w:pPr>
              <w:rPr>
                <w:rFonts w:ascii="Palatino Linotype" w:hAnsi="Palatino Linotype"/>
                <w:sz w:val="22"/>
                <w:szCs w:val="22"/>
              </w:rPr>
            </w:pPr>
            <w:r w:rsidRPr="00D82003">
              <w:rPr>
                <w:rFonts w:ascii="Palatino Linotype" w:hAnsi="Palatino Linotype"/>
                <w:sz w:val="22"/>
                <w:szCs w:val="22"/>
              </w:rPr>
              <w:t>After giving careful consideration to its performance in all aspects of the QI program, the organization determines and describes the overall effectiveness of the QI program and determines whether to restructure or change.</w:t>
            </w:r>
          </w:p>
          <w:p w:rsidR="00345F87" w:rsidRPr="00D82003" w:rsidRDefault="00345F87" w:rsidP="00345F87">
            <w:pPr>
              <w:pStyle w:val="FootnoteText"/>
              <w:tabs>
                <w:tab w:val="left" w:pos="1440"/>
              </w:tabs>
              <w:spacing w:before="60" w:after="60"/>
              <w:rPr>
                <w:rFonts w:ascii="Palatino Linotype" w:hAnsi="Palatino Linotype"/>
                <w:b/>
                <w:sz w:val="22"/>
                <w:szCs w:val="22"/>
              </w:rPr>
            </w:pPr>
          </w:p>
        </w:tc>
      </w:tr>
      <w:tr w:rsidR="00345F87" w:rsidRPr="00D82003" w:rsidTr="00345F87">
        <w:trPr>
          <w:cantSplit/>
          <w:trHeight w:val="420"/>
        </w:trPr>
        <w:tc>
          <w:tcPr>
            <w:tcW w:w="9540" w:type="dxa"/>
            <w:gridSpan w:val="3"/>
            <w:tcBorders>
              <w:bottom w:val="single" w:sz="4" w:space="0" w:color="auto"/>
            </w:tcBorders>
            <w:shd w:val="clear" w:color="auto" w:fill="000000"/>
          </w:tcPr>
          <w:p w:rsidR="00345F87" w:rsidRPr="00D82003" w:rsidRDefault="00345F87" w:rsidP="0079250B">
            <w:pPr>
              <w:tabs>
                <w:tab w:val="left" w:pos="1440"/>
              </w:tabs>
              <w:spacing w:before="120" w:after="120"/>
              <w:jc w:val="center"/>
              <w:rPr>
                <w:rFonts w:ascii="Palatino Linotype" w:hAnsi="Palatino Linotype"/>
                <w:b/>
                <w:bCs/>
                <w:sz w:val="22"/>
                <w:szCs w:val="22"/>
              </w:rPr>
            </w:pPr>
            <w:r w:rsidRPr="00D82003">
              <w:rPr>
                <w:rFonts w:ascii="Palatino Linotype" w:hAnsi="Palatino Linotype"/>
                <w:b/>
                <w:bCs/>
                <w:sz w:val="22"/>
                <w:szCs w:val="22"/>
              </w:rPr>
              <w:t>Q</w:t>
            </w:r>
            <w:r w:rsidR="0079250B">
              <w:rPr>
                <w:rFonts w:ascii="Palatino Linotype" w:hAnsi="Palatino Linotype"/>
                <w:b/>
                <w:bCs/>
                <w:sz w:val="22"/>
                <w:szCs w:val="22"/>
              </w:rPr>
              <w:t>MIP</w:t>
            </w:r>
            <w:r w:rsidRPr="00D82003">
              <w:rPr>
                <w:rFonts w:ascii="Palatino Linotype" w:hAnsi="Palatino Linotype"/>
                <w:b/>
                <w:bCs/>
                <w:sz w:val="22"/>
                <w:szCs w:val="22"/>
              </w:rPr>
              <w:t xml:space="preserve"> Data Elements</w:t>
            </w:r>
          </w:p>
        </w:tc>
      </w:tr>
      <w:tr w:rsidR="00D82003" w:rsidRPr="00D82003" w:rsidTr="00345F87">
        <w:trPr>
          <w:cantSplit/>
          <w:trHeight w:val="420"/>
        </w:trPr>
        <w:tc>
          <w:tcPr>
            <w:tcW w:w="1710" w:type="dxa"/>
            <w:tcBorders>
              <w:bottom w:val="single" w:sz="4" w:space="0" w:color="auto"/>
            </w:tcBorders>
            <w:shd w:val="clear" w:color="auto" w:fill="BFBFBF"/>
          </w:tcPr>
          <w:p w:rsidR="00D82003" w:rsidRPr="00D82003" w:rsidRDefault="00D82003" w:rsidP="00345F87">
            <w:pPr>
              <w:tabs>
                <w:tab w:val="left" w:pos="1440"/>
              </w:tabs>
              <w:spacing w:before="120" w:after="120"/>
              <w:rPr>
                <w:rFonts w:ascii="Palatino Linotype" w:hAnsi="Palatino Linotype"/>
                <w:b/>
                <w:bCs/>
                <w:sz w:val="22"/>
                <w:szCs w:val="22"/>
              </w:rPr>
            </w:pPr>
            <w:r w:rsidRPr="00D82003">
              <w:rPr>
                <w:rFonts w:ascii="Palatino Linotype" w:hAnsi="Palatino Linotype"/>
                <w:b/>
                <w:bCs/>
                <w:sz w:val="22"/>
                <w:szCs w:val="22"/>
              </w:rPr>
              <w:t xml:space="preserve">Item 1  </w:t>
            </w:r>
          </w:p>
        </w:tc>
        <w:tc>
          <w:tcPr>
            <w:tcW w:w="7830" w:type="dxa"/>
            <w:gridSpan w:val="2"/>
            <w:tcBorders>
              <w:bottom w:val="single" w:sz="4" w:space="0" w:color="auto"/>
            </w:tcBorders>
            <w:shd w:val="clear" w:color="auto" w:fill="BFBFBF"/>
          </w:tcPr>
          <w:p w:rsidR="00D82003" w:rsidRPr="00D82003" w:rsidRDefault="00D82003" w:rsidP="0079250B">
            <w:pPr>
              <w:tabs>
                <w:tab w:val="left" w:pos="1440"/>
              </w:tabs>
              <w:spacing w:before="120" w:after="120"/>
              <w:rPr>
                <w:rFonts w:ascii="Palatino Linotype" w:hAnsi="Palatino Linotype"/>
                <w:b/>
                <w:sz w:val="22"/>
                <w:szCs w:val="22"/>
              </w:rPr>
            </w:pPr>
            <w:r w:rsidRPr="00D82003">
              <w:rPr>
                <w:rFonts w:ascii="Palatino Linotype" w:hAnsi="Palatino Linotype"/>
                <w:b/>
                <w:sz w:val="22"/>
                <w:szCs w:val="22"/>
              </w:rPr>
              <w:t>Work Plan/ Activity #</w:t>
            </w:r>
          </w:p>
        </w:tc>
      </w:tr>
      <w:tr w:rsidR="00D82003" w:rsidRPr="00D82003" w:rsidTr="00345F87">
        <w:trPr>
          <w:cantSplit/>
          <w:trHeight w:val="525"/>
        </w:trPr>
        <w:tc>
          <w:tcPr>
            <w:tcW w:w="1710" w:type="dxa"/>
            <w:tcBorders>
              <w:bottom w:val="single" w:sz="4" w:space="0" w:color="auto"/>
            </w:tcBorders>
            <w:shd w:val="clear" w:color="auto" w:fill="F2F2F2"/>
          </w:tcPr>
          <w:p w:rsidR="00D82003" w:rsidRPr="00D82003" w:rsidRDefault="00D82003" w:rsidP="00345F87">
            <w:pPr>
              <w:pStyle w:val="Heading3"/>
              <w:keepNext w:val="0"/>
              <w:tabs>
                <w:tab w:val="left" w:pos="1440"/>
              </w:tabs>
              <w:spacing w:before="60" w:after="60"/>
              <w:rPr>
                <w:rFonts w:ascii="Palatino Linotype" w:hAnsi="Palatino Linotype"/>
                <w:b w:val="0"/>
                <w:i w:val="0"/>
                <w:smallCaps w:val="0"/>
                <w:sz w:val="22"/>
                <w:szCs w:val="22"/>
              </w:rPr>
            </w:pPr>
            <w:r w:rsidRPr="00D82003">
              <w:rPr>
                <w:rFonts w:ascii="Palatino Linotype" w:hAnsi="Palatino Linotype"/>
                <w:b w:val="0"/>
                <w:i w:val="0"/>
                <w:smallCaps w:val="0"/>
                <w:sz w:val="22"/>
                <w:szCs w:val="22"/>
              </w:rPr>
              <w:t xml:space="preserve">Description </w:t>
            </w:r>
          </w:p>
        </w:tc>
        <w:tc>
          <w:tcPr>
            <w:tcW w:w="7830" w:type="dxa"/>
            <w:gridSpan w:val="2"/>
            <w:tcBorders>
              <w:bottom w:val="single" w:sz="4" w:space="0" w:color="auto"/>
            </w:tcBorders>
          </w:tcPr>
          <w:p w:rsidR="00D82003" w:rsidRPr="00D82003" w:rsidRDefault="00D82003" w:rsidP="00A71B63">
            <w:pPr>
              <w:tabs>
                <w:tab w:val="left" w:pos="1440"/>
              </w:tabs>
              <w:spacing w:before="60" w:after="60"/>
              <w:rPr>
                <w:rFonts w:ascii="Palatino Linotype" w:hAnsi="Palatino Linotype"/>
                <w:sz w:val="22"/>
                <w:szCs w:val="22"/>
              </w:rPr>
            </w:pPr>
            <w:r w:rsidRPr="00D82003">
              <w:rPr>
                <w:rFonts w:ascii="Palatino Linotype" w:hAnsi="Palatino Linotype"/>
                <w:sz w:val="22"/>
                <w:szCs w:val="22"/>
              </w:rPr>
              <w:t>Associate in numerical sequence, an activity number to the related goal.</w:t>
            </w:r>
          </w:p>
        </w:tc>
      </w:tr>
      <w:tr w:rsidR="00D82003" w:rsidRPr="00D82003" w:rsidTr="00345F87">
        <w:trPr>
          <w:cantSplit/>
          <w:trHeight w:val="525"/>
        </w:trPr>
        <w:tc>
          <w:tcPr>
            <w:tcW w:w="1710" w:type="dxa"/>
            <w:tcBorders>
              <w:bottom w:val="single" w:sz="4" w:space="0" w:color="auto"/>
            </w:tcBorders>
            <w:shd w:val="clear" w:color="auto" w:fill="BFBFBF"/>
          </w:tcPr>
          <w:p w:rsidR="00D82003" w:rsidRPr="00D82003" w:rsidRDefault="00D82003" w:rsidP="00345F87">
            <w:pPr>
              <w:tabs>
                <w:tab w:val="left" w:pos="1440"/>
              </w:tabs>
              <w:spacing w:before="60" w:after="60"/>
              <w:rPr>
                <w:rFonts w:ascii="Palatino Linotype" w:hAnsi="Palatino Linotype"/>
                <w:sz w:val="22"/>
                <w:szCs w:val="22"/>
              </w:rPr>
            </w:pPr>
            <w:r w:rsidRPr="00D82003">
              <w:rPr>
                <w:rFonts w:ascii="Palatino Linotype" w:hAnsi="Palatino Linotype"/>
                <w:sz w:val="22"/>
                <w:szCs w:val="22"/>
              </w:rPr>
              <w:t>Item 2</w:t>
            </w:r>
          </w:p>
        </w:tc>
        <w:tc>
          <w:tcPr>
            <w:tcW w:w="7830" w:type="dxa"/>
            <w:gridSpan w:val="2"/>
            <w:tcBorders>
              <w:bottom w:val="single" w:sz="4" w:space="0" w:color="auto"/>
            </w:tcBorders>
            <w:shd w:val="clear" w:color="auto" w:fill="BFBFBF"/>
          </w:tcPr>
          <w:p w:rsidR="00D82003" w:rsidRPr="00D82003" w:rsidRDefault="00D82003" w:rsidP="0079250B">
            <w:pPr>
              <w:tabs>
                <w:tab w:val="left" w:pos="1440"/>
              </w:tabs>
              <w:spacing w:before="120" w:after="120"/>
              <w:rPr>
                <w:rFonts w:ascii="Palatino Linotype" w:hAnsi="Palatino Linotype"/>
                <w:b/>
                <w:sz w:val="22"/>
                <w:szCs w:val="22"/>
              </w:rPr>
            </w:pPr>
            <w:r w:rsidRPr="00D82003">
              <w:rPr>
                <w:rFonts w:ascii="Palatino Linotype" w:hAnsi="Palatino Linotype"/>
                <w:b/>
                <w:sz w:val="22"/>
                <w:szCs w:val="22"/>
              </w:rPr>
              <w:t>Scope and Population</w:t>
            </w:r>
          </w:p>
        </w:tc>
      </w:tr>
      <w:tr w:rsidR="00D82003" w:rsidRPr="00D82003" w:rsidTr="00345F87">
        <w:trPr>
          <w:cantSplit/>
          <w:trHeight w:val="525"/>
        </w:trPr>
        <w:tc>
          <w:tcPr>
            <w:tcW w:w="1710" w:type="dxa"/>
            <w:tcBorders>
              <w:bottom w:val="single" w:sz="4" w:space="0" w:color="auto"/>
            </w:tcBorders>
            <w:shd w:val="clear" w:color="auto" w:fill="F2F2F2"/>
          </w:tcPr>
          <w:p w:rsidR="00D82003" w:rsidRPr="00D82003" w:rsidRDefault="00D82003" w:rsidP="00345F87">
            <w:pPr>
              <w:pStyle w:val="Heading3"/>
              <w:keepNext w:val="0"/>
              <w:tabs>
                <w:tab w:val="left" w:pos="1440"/>
              </w:tabs>
              <w:spacing w:before="60" w:after="60"/>
              <w:rPr>
                <w:rFonts w:ascii="Palatino Linotype" w:hAnsi="Palatino Linotype"/>
                <w:b w:val="0"/>
                <w:i w:val="0"/>
                <w:smallCaps w:val="0"/>
                <w:sz w:val="22"/>
                <w:szCs w:val="22"/>
              </w:rPr>
            </w:pPr>
            <w:r w:rsidRPr="00D82003">
              <w:rPr>
                <w:rFonts w:ascii="Palatino Linotype" w:hAnsi="Palatino Linotype"/>
                <w:b w:val="0"/>
                <w:i w:val="0"/>
                <w:smallCaps w:val="0"/>
                <w:sz w:val="22"/>
                <w:szCs w:val="22"/>
              </w:rPr>
              <w:t>Description</w:t>
            </w:r>
          </w:p>
        </w:tc>
        <w:tc>
          <w:tcPr>
            <w:tcW w:w="7830" w:type="dxa"/>
            <w:gridSpan w:val="2"/>
            <w:tcBorders>
              <w:bottom w:val="single" w:sz="4" w:space="0" w:color="auto"/>
            </w:tcBorders>
          </w:tcPr>
          <w:p w:rsidR="00D82003" w:rsidRPr="00D82003" w:rsidRDefault="00D82003" w:rsidP="00A71B63">
            <w:pPr>
              <w:tabs>
                <w:tab w:val="left" w:pos="1440"/>
              </w:tabs>
              <w:spacing w:before="60" w:after="60"/>
              <w:rPr>
                <w:rFonts w:ascii="Palatino Linotype" w:hAnsi="Palatino Linotype"/>
                <w:sz w:val="22"/>
                <w:szCs w:val="22"/>
              </w:rPr>
            </w:pPr>
            <w:r w:rsidRPr="00D82003">
              <w:rPr>
                <w:rFonts w:ascii="Palatino Linotype" w:hAnsi="Palatino Linotype"/>
                <w:sz w:val="22"/>
                <w:szCs w:val="22"/>
              </w:rPr>
              <w:t>Provide a description of who is the expected population to be impacted by the implementation of the goal.</w:t>
            </w:r>
          </w:p>
        </w:tc>
      </w:tr>
      <w:tr w:rsidR="00D82003" w:rsidRPr="00D82003" w:rsidTr="00345F87">
        <w:trPr>
          <w:cantSplit/>
          <w:trHeight w:val="525"/>
        </w:trPr>
        <w:tc>
          <w:tcPr>
            <w:tcW w:w="1710" w:type="dxa"/>
            <w:tcBorders>
              <w:bottom w:val="single" w:sz="4" w:space="0" w:color="auto"/>
            </w:tcBorders>
            <w:shd w:val="clear" w:color="auto" w:fill="BFBFBF"/>
          </w:tcPr>
          <w:p w:rsidR="00D82003" w:rsidRPr="00D82003" w:rsidRDefault="00D82003" w:rsidP="00345F87">
            <w:pPr>
              <w:tabs>
                <w:tab w:val="left" w:pos="1440"/>
              </w:tabs>
              <w:spacing w:before="60" w:after="60"/>
              <w:rPr>
                <w:rFonts w:ascii="Palatino Linotype" w:hAnsi="Palatino Linotype"/>
                <w:sz w:val="22"/>
                <w:szCs w:val="22"/>
              </w:rPr>
            </w:pPr>
            <w:r w:rsidRPr="00D82003">
              <w:rPr>
                <w:rFonts w:ascii="Palatino Linotype" w:hAnsi="Palatino Linotype"/>
                <w:sz w:val="22"/>
                <w:szCs w:val="22"/>
              </w:rPr>
              <w:t>Item 3</w:t>
            </w:r>
          </w:p>
        </w:tc>
        <w:tc>
          <w:tcPr>
            <w:tcW w:w="7830" w:type="dxa"/>
            <w:gridSpan w:val="2"/>
            <w:tcBorders>
              <w:bottom w:val="single" w:sz="4" w:space="0" w:color="auto"/>
            </w:tcBorders>
            <w:shd w:val="clear" w:color="auto" w:fill="BFBFBF"/>
          </w:tcPr>
          <w:p w:rsidR="00D82003" w:rsidRPr="00D82003" w:rsidRDefault="00D82003" w:rsidP="00A71B63">
            <w:pPr>
              <w:tabs>
                <w:tab w:val="left" w:pos="1440"/>
              </w:tabs>
              <w:spacing w:before="120" w:after="120"/>
              <w:ind w:left="360" w:hanging="360"/>
              <w:rPr>
                <w:rFonts w:ascii="Palatino Linotype" w:hAnsi="Palatino Linotype"/>
                <w:b/>
                <w:bCs/>
                <w:sz w:val="22"/>
                <w:szCs w:val="22"/>
              </w:rPr>
            </w:pPr>
            <w:r w:rsidRPr="00D82003">
              <w:rPr>
                <w:rFonts w:ascii="Palatino Linotype" w:hAnsi="Palatino Linotype"/>
                <w:b/>
                <w:sz w:val="22"/>
                <w:szCs w:val="22"/>
              </w:rPr>
              <w:t>Functional Area</w:t>
            </w:r>
          </w:p>
        </w:tc>
      </w:tr>
      <w:tr w:rsidR="00D82003" w:rsidRPr="00D82003" w:rsidTr="00345F87">
        <w:trPr>
          <w:cantSplit/>
          <w:trHeight w:val="525"/>
        </w:trPr>
        <w:tc>
          <w:tcPr>
            <w:tcW w:w="1710" w:type="dxa"/>
            <w:tcBorders>
              <w:bottom w:val="single" w:sz="4" w:space="0" w:color="auto"/>
            </w:tcBorders>
            <w:shd w:val="clear" w:color="auto" w:fill="F2F2F2"/>
          </w:tcPr>
          <w:p w:rsidR="00D82003" w:rsidRPr="00D82003" w:rsidRDefault="00D82003" w:rsidP="00345F87">
            <w:pPr>
              <w:pStyle w:val="Heading3"/>
              <w:keepNext w:val="0"/>
              <w:tabs>
                <w:tab w:val="left" w:pos="1440"/>
              </w:tabs>
              <w:spacing w:before="60" w:after="60"/>
              <w:rPr>
                <w:rFonts w:ascii="Palatino Linotype" w:hAnsi="Palatino Linotype"/>
                <w:b w:val="0"/>
                <w:i w:val="0"/>
                <w:smallCaps w:val="0"/>
                <w:sz w:val="22"/>
                <w:szCs w:val="22"/>
              </w:rPr>
            </w:pPr>
            <w:r w:rsidRPr="00D82003">
              <w:rPr>
                <w:rFonts w:ascii="Palatino Linotype" w:hAnsi="Palatino Linotype"/>
                <w:b w:val="0"/>
                <w:i w:val="0"/>
                <w:smallCaps w:val="0"/>
                <w:sz w:val="22"/>
                <w:szCs w:val="22"/>
              </w:rPr>
              <w:t>Description</w:t>
            </w:r>
          </w:p>
        </w:tc>
        <w:tc>
          <w:tcPr>
            <w:tcW w:w="7830" w:type="dxa"/>
            <w:gridSpan w:val="2"/>
            <w:tcBorders>
              <w:bottom w:val="single" w:sz="4" w:space="0" w:color="auto"/>
            </w:tcBorders>
          </w:tcPr>
          <w:p w:rsidR="00D82003" w:rsidRPr="00D82003" w:rsidRDefault="00D82003" w:rsidP="00A71B63">
            <w:pPr>
              <w:pStyle w:val="FootnoteText"/>
              <w:tabs>
                <w:tab w:val="left" w:pos="1440"/>
              </w:tabs>
              <w:spacing w:before="60" w:after="60"/>
              <w:rPr>
                <w:rFonts w:ascii="Palatino Linotype" w:hAnsi="Palatino Linotype"/>
                <w:sz w:val="22"/>
                <w:szCs w:val="22"/>
              </w:rPr>
            </w:pPr>
            <w:r w:rsidRPr="00D82003">
              <w:rPr>
                <w:rFonts w:ascii="Palatino Linotype" w:hAnsi="Palatino Linotype"/>
                <w:sz w:val="22"/>
                <w:szCs w:val="22"/>
              </w:rPr>
              <w:t>Indicate the business area impacted by the work plan objective.</w:t>
            </w:r>
          </w:p>
        </w:tc>
      </w:tr>
      <w:tr w:rsidR="00D82003" w:rsidRPr="00D82003" w:rsidTr="00345F87">
        <w:trPr>
          <w:cantSplit/>
          <w:trHeight w:val="359"/>
        </w:trPr>
        <w:tc>
          <w:tcPr>
            <w:tcW w:w="1710" w:type="dxa"/>
            <w:tcBorders>
              <w:top w:val="single" w:sz="4" w:space="0" w:color="auto"/>
              <w:bottom w:val="single" w:sz="4" w:space="0" w:color="auto"/>
            </w:tcBorders>
            <w:shd w:val="clear" w:color="auto" w:fill="BFBFBF"/>
          </w:tcPr>
          <w:p w:rsidR="00D82003" w:rsidRPr="00D82003" w:rsidRDefault="00D82003" w:rsidP="00345F87">
            <w:pPr>
              <w:tabs>
                <w:tab w:val="left" w:pos="1440"/>
              </w:tabs>
              <w:spacing w:before="120" w:after="120"/>
              <w:rPr>
                <w:rFonts w:ascii="Palatino Linotype" w:hAnsi="Palatino Linotype"/>
                <w:bCs/>
                <w:sz w:val="22"/>
                <w:szCs w:val="22"/>
              </w:rPr>
            </w:pPr>
            <w:r w:rsidRPr="00D82003">
              <w:rPr>
                <w:rFonts w:ascii="Palatino Linotype" w:hAnsi="Palatino Linotype"/>
                <w:sz w:val="22"/>
                <w:szCs w:val="22"/>
              </w:rPr>
              <w:br w:type="page"/>
              <w:t>Item 4</w:t>
            </w:r>
          </w:p>
        </w:tc>
        <w:tc>
          <w:tcPr>
            <w:tcW w:w="7830" w:type="dxa"/>
            <w:gridSpan w:val="2"/>
            <w:tcBorders>
              <w:top w:val="single" w:sz="4" w:space="0" w:color="auto"/>
              <w:bottom w:val="single" w:sz="4" w:space="0" w:color="auto"/>
            </w:tcBorders>
            <w:shd w:val="clear" w:color="auto" w:fill="BFBFBF"/>
          </w:tcPr>
          <w:p w:rsidR="00D82003" w:rsidRPr="00D82003" w:rsidRDefault="0079250B" w:rsidP="00A71B63">
            <w:pPr>
              <w:tabs>
                <w:tab w:val="left" w:pos="1440"/>
              </w:tabs>
              <w:spacing w:before="120" w:after="120"/>
              <w:rPr>
                <w:rFonts w:ascii="Palatino Linotype" w:hAnsi="Palatino Linotype"/>
                <w:b/>
                <w:bCs/>
                <w:sz w:val="22"/>
                <w:szCs w:val="22"/>
              </w:rPr>
            </w:pPr>
            <w:r>
              <w:rPr>
                <w:rFonts w:ascii="Palatino Linotype" w:hAnsi="Palatino Linotype"/>
                <w:b/>
                <w:bCs/>
                <w:sz w:val="22"/>
                <w:szCs w:val="22"/>
              </w:rPr>
              <w:t>Planned Activity Name</w:t>
            </w:r>
          </w:p>
        </w:tc>
      </w:tr>
      <w:tr w:rsidR="00D82003" w:rsidRPr="00D82003" w:rsidTr="00345F87">
        <w:tc>
          <w:tcPr>
            <w:tcW w:w="1710" w:type="dxa"/>
            <w:shd w:val="clear" w:color="auto" w:fill="F2F2F2"/>
          </w:tcPr>
          <w:p w:rsidR="00D82003" w:rsidRPr="00D82003" w:rsidRDefault="00D82003" w:rsidP="00345F87">
            <w:pPr>
              <w:pStyle w:val="Heading3"/>
              <w:keepNext w:val="0"/>
              <w:tabs>
                <w:tab w:val="left" w:pos="1440"/>
              </w:tabs>
              <w:spacing w:before="60" w:after="60"/>
              <w:rPr>
                <w:rFonts w:ascii="Palatino Linotype" w:hAnsi="Palatino Linotype"/>
                <w:b w:val="0"/>
                <w:i w:val="0"/>
                <w:smallCaps w:val="0"/>
                <w:sz w:val="22"/>
                <w:szCs w:val="22"/>
              </w:rPr>
            </w:pPr>
            <w:r w:rsidRPr="00D82003">
              <w:rPr>
                <w:rFonts w:ascii="Palatino Linotype" w:hAnsi="Palatino Linotype"/>
                <w:b w:val="0"/>
                <w:i w:val="0"/>
                <w:smallCaps w:val="0"/>
                <w:sz w:val="22"/>
                <w:szCs w:val="22"/>
              </w:rPr>
              <w:t>Description</w:t>
            </w:r>
          </w:p>
        </w:tc>
        <w:tc>
          <w:tcPr>
            <w:tcW w:w="7830" w:type="dxa"/>
            <w:gridSpan w:val="2"/>
          </w:tcPr>
          <w:p w:rsidR="00D82003" w:rsidRPr="00D82003" w:rsidRDefault="0079250B" w:rsidP="0079250B">
            <w:pPr>
              <w:pStyle w:val="NoSpacing"/>
              <w:rPr>
                <w:rFonts w:ascii="Palatino Linotype" w:hAnsi="Palatino Linotype"/>
              </w:rPr>
            </w:pPr>
            <w:r w:rsidRPr="004823C6">
              <w:rPr>
                <w:rFonts w:ascii="Palatino Linotype" w:hAnsi="Palatino Linotype"/>
              </w:rPr>
              <w:t xml:space="preserve">If </w:t>
            </w:r>
            <w:r>
              <w:rPr>
                <w:rFonts w:ascii="Palatino Linotype" w:hAnsi="Palatino Linotype"/>
              </w:rPr>
              <w:t xml:space="preserve">the initiative </w:t>
            </w:r>
            <w:r w:rsidRPr="004823C6">
              <w:rPr>
                <w:rFonts w:ascii="Palatino Linotype" w:hAnsi="Palatino Linotype"/>
              </w:rPr>
              <w:t xml:space="preserve">or activity has a name, enter the name.  If no name is specific to the </w:t>
            </w:r>
            <w:r>
              <w:rPr>
                <w:rFonts w:ascii="Palatino Linotype" w:hAnsi="Palatino Linotype"/>
              </w:rPr>
              <w:t>initiative</w:t>
            </w:r>
            <w:r w:rsidRPr="004823C6">
              <w:rPr>
                <w:rFonts w:ascii="Palatino Linotype" w:hAnsi="Palatino Linotype"/>
              </w:rPr>
              <w:t xml:space="preserve">/program, enter </w:t>
            </w:r>
            <w:r>
              <w:rPr>
                <w:rFonts w:ascii="Palatino Linotype" w:hAnsi="Palatino Linotype"/>
              </w:rPr>
              <w:t>“</w:t>
            </w:r>
            <w:r w:rsidRPr="004823C6">
              <w:rPr>
                <w:rFonts w:ascii="Palatino Linotype" w:hAnsi="Palatino Linotype"/>
              </w:rPr>
              <w:t>not applicable</w:t>
            </w:r>
            <w:r>
              <w:rPr>
                <w:rFonts w:ascii="Palatino Linotype" w:hAnsi="Palatino Linotype"/>
              </w:rPr>
              <w:t>”</w:t>
            </w:r>
            <w:r w:rsidRPr="004823C6">
              <w:rPr>
                <w:rFonts w:ascii="Palatino Linotype" w:hAnsi="Palatino Linotype"/>
              </w:rPr>
              <w:t>.</w:t>
            </w:r>
          </w:p>
        </w:tc>
      </w:tr>
      <w:tr w:rsidR="0079250B" w:rsidRPr="00D82003" w:rsidTr="00345F87">
        <w:trPr>
          <w:cantSplit/>
          <w:trHeight w:val="420"/>
        </w:trPr>
        <w:tc>
          <w:tcPr>
            <w:tcW w:w="1710" w:type="dxa"/>
            <w:tcBorders>
              <w:top w:val="single" w:sz="4" w:space="0" w:color="auto"/>
              <w:bottom w:val="single" w:sz="4" w:space="0" w:color="auto"/>
            </w:tcBorders>
            <w:shd w:val="clear" w:color="auto" w:fill="BFBFBF"/>
          </w:tcPr>
          <w:p w:rsidR="0079250B" w:rsidRPr="00D82003" w:rsidRDefault="0079250B" w:rsidP="00345F87">
            <w:pPr>
              <w:tabs>
                <w:tab w:val="left" w:pos="1440"/>
              </w:tabs>
              <w:spacing w:before="120" w:after="120"/>
              <w:rPr>
                <w:rFonts w:ascii="Palatino Linotype" w:hAnsi="Palatino Linotype"/>
                <w:b/>
                <w:bCs/>
                <w:sz w:val="22"/>
                <w:szCs w:val="22"/>
              </w:rPr>
            </w:pPr>
            <w:r w:rsidRPr="00D82003">
              <w:rPr>
                <w:rFonts w:ascii="Palatino Linotype" w:hAnsi="Palatino Linotype"/>
                <w:b/>
                <w:bCs/>
                <w:sz w:val="22"/>
                <w:szCs w:val="22"/>
              </w:rPr>
              <w:t>Item 5</w:t>
            </w:r>
          </w:p>
        </w:tc>
        <w:tc>
          <w:tcPr>
            <w:tcW w:w="7830" w:type="dxa"/>
            <w:gridSpan w:val="2"/>
            <w:tcBorders>
              <w:top w:val="single" w:sz="4" w:space="0" w:color="auto"/>
              <w:bottom w:val="single" w:sz="4" w:space="0" w:color="auto"/>
            </w:tcBorders>
            <w:shd w:val="clear" w:color="auto" w:fill="BFBFBF"/>
          </w:tcPr>
          <w:p w:rsidR="0079250B" w:rsidRPr="00D82003" w:rsidRDefault="0079250B" w:rsidP="0079250B">
            <w:pPr>
              <w:tabs>
                <w:tab w:val="left" w:pos="1440"/>
              </w:tabs>
              <w:spacing w:before="120" w:after="120"/>
              <w:rPr>
                <w:rFonts w:ascii="Palatino Linotype" w:hAnsi="Palatino Linotype"/>
                <w:b/>
                <w:bCs/>
                <w:sz w:val="22"/>
                <w:szCs w:val="22"/>
              </w:rPr>
            </w:pPr>
            <w:r w:rsidRPr="00D82003">
              <w:rPr>
                <w:rFonts w:ascii="Palatino Linotype" w:hAnsi="Palatino Linotype"/>
                <w:b/>
                <w:bCs/>
                <w:sz w:val="22"/>
                <w:szCs w:val="22"/>
              </w:rPr>
              <w:t>Goals/Measureable Objectives/Performance Metrics</w:t>
            </w:r>
          </w:p>
        </w:tc>
      </w:tr>
      <w:tr w:rsidR="0079250B" w:rsidRPr="00D82003" w:rsidTr="00345F87">
        <w:trPr>
          <w:cantSplit/>
          <w:trHeight w:val="429"/>
        </w:trPr>
        <w:tc>
          <w:tcPr>
            <w:tcW w:w="1710" w:type="dxa"/>
            <w:shd w:val="clear" w:color="auto" w:fill="F2F2F2"/>
          </w:tcPr>
          <w:p w:rsidR="0079250B" w:rsidRPr="00D82003" w:rsidRDefault="0079250B" w:rsidP="00345F87">
            <w:pPr>
              <w:pStyle w:val="Heading3"/>
              <w:keepNext w:val="0"/>
              <w:tabs>
                <w:tab w:val="left" w:pos="1440"/>
              </w:tabs>
              <w:spacing w:before="60" w:after="60"/>
              <w:rPr>
                <w:rFonts w:ascii="Palatino Linotype" w:hAnsi="Palatino Linotype"/>
                <w:i w:val="0"/>
                <w:smallCaps w:val="0"/>
                <w:sz w:val="22"/>
                <w:szCs w:val="22"/>
              </w:rPr>
            </w:pPr>
            <w:r w:rsidRPr="00D82003">
              <w:rPr>
                <w:rFonts w:ascii="Palatino Linotype" w:hAnsi="Palatino Linotype"/>
                <w:i w:val="0"/>
                <w:smallCaps w:val="0"/>
                <w:sz w:val="22"/>
                <w:szCs w:val="22"/>
              </w:rPr>
              <w:t>Description</w:t>
            </w:r>
          </w:p>
        </w:tc>
        <w:tc>
          <w:tcPr>
            <w:tcW w:w="7830" w:type="dxa"/>
            <w:gridSpan w:val="2"/>
          </w:tcPr>
          <w:p w:rsidR="0079250B" w:rsidRPr="00D82003" w:rsidRDefault="0079250B" w:rsidP="0079250B">
            <w:pPr>
              <w:pStyle w:val="Header"/>
              <w:tabs>
                <w:tab w:val="left" w:pos="1440"/>
              </w:tabs>
              <w:spacing w:before="60" w:after="60"/>
              <w:rPr>
                <w:rFonts w:ascii="Palatino Linotype" w:hAnsi="Palatino Linotype"/>
                <w:sz w:val="22"/>
                <w:szCs w:val="22"/>
              </w:rPr>
            </w:pPr>
            <w:r>
              <w:rPr>
                <w:rFonts w:ascii="Palatino Linotype" w:hAnsi="Palatino Linotype"/>
                <w:sz w:val="22"/>
                <w:szCs w:val="22"/>
              </w:rPr>
              <w:t>Enter the initiative’s goals</w:t>
            </w:r>
            <w:r w:rsidR="00D51338">
              <w:rPr>
                <w:rFonts w:ascii="Palatino Linotype" w:hAnsi="Palatino Linotype"/>
                <w:sz w:val="22"/>
                <w:szCs w:val="22"/>
              </w:rPr>
              <w:t xml:space="preserve">, </w:t>
            </w:r>
            <w:r w:rsidR="00D51338" w:rsidRPr="00D82003">
              <w:rPr>
                <w:rFonts w:ascii="Palatino Linotype" w:hAnsi="Palatino Linotype"/>
                <w:sz w:val="22"/>
                <w:szCs w:val="22"/>
              </w:rPr>
              <w:t>a</w:t>
            </w:r>
            <w:r w:rsidRPr="00D82003">
              <w:rPr>
                <w:rFonts w:ascii="Palatino Linotype" w:hAnsi="Palatino Linotype"/>
                <w:sz w:val="22"/>
                <w:szCs w:val="22"/>
              </w:rPr>
              <w:t xml:space="preserve"> brief description of the </w:t>
            </w:r>
            <w:r>
              <w:rPr>
                <w:rFonts w:ascii="Palatino Linotype" w:hAnsi="Palatino Linotype"/>
                <w:sz w:val="22"/>
                <w:szCs w:val="22"/>
              </w:rPr>
              <w:t xml:space="preserve">measurable </w:t>
            </w:r>
            <w:r w:rsidRPr="00D82003">
              <w:rPr>
                <w:rFonts w:ascii="Palatino Linotype" w:hAnsi="Palatino Linotype"/>
                <w:sz w:val="22"/>
                <w:szCs w:val="22"/>
              </w:rPr>
              <w:t>objectives, related activities to achieve the goal, along with the metrics that will be tracked to measure the outcome of the goal.</w:t>
            </w:r>
          </w:p>
        </w:tc>
      </w:tr>
      <w:tr w:rsidR="0079250B" w:rsidRPr="00D82003" w:rsidTr="00345F87">
        <w:trPr>
          <w:cantSplit/>
          <w:trHeight w:val="429"/>
        </w:trPr>
        <w:tc>
          <w:tcPr>
            <w:tcW w:w="1710" w:type="dxa"/>
            <w:shd w:val="clear" w:color="auto" w:fill="BFBFBF"/>
          </w:tcPr>
          <w:p w:rsidR="0079250B" w:rsidRPr="00D82003" w:rsidRDefault="0079250B" w:rsidP="00345F87">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 xml:space="preserve">Item 6 </w:t>
            </w:r>
          </w:p>
        </w:tc>
        <w:tc>
          <w:tcPr>
            <w:tcW w:w="7830" w:type="dxa"/>
            <w:gridSpan w:val="2"/>
            <w:shd w:val="clear" w:color="auto" w:fill="BFBFBF"/>
          </w:tcPr>
          <w:p w:rsidR="0079250B" w:rsidRPr="00D82003" w:rsidRDefault="0079250B" w:rsidP="0079250B">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Person Responsible</w:t>
            </w:r>
          </w:p>
        </w:tc>
      </w:tr>
      <w:tr w:rsidR="0079250B" w:rsidRPr="00D82003" w:rsidTr="00345F87">
        <w:trPr>
          <w:cantSplit/>
          <w:trHeight w:val="429"/>
        </w:trPr>
        <w:tc>
          <w:tcPr>
            <w:tcW w:w="1710" w:type="dxa"/>
            <w:tcBorders>
              <w:bottom w:val="single" w:sz="4" w:space="0" w:color="auto"/>
            </w:tcBorders>
            <w:shd w:val="clear" w:color="auto" w:fill="F2F2F2"/>
          </w:tcPr>
          <w:p w:rsidR="0079250B" w:rsidRPr="00D82003" w:rsidRDefault="0079250B" w:rsidP="00345F87">
            <w:pPr>
              <w:pStyle w:val="Heading3"/>
              <w:keepNext w:val="0"/>
              <w:tabs>
                <w:tab w:val="left" w:pos="1440"/>
              </w:tabs>
              <w:spacing w:before="60" w:after="60"/>
              <w:rPr>
                <w:rFonts w:ascii="Palatino Linotype" w:hAnsi="Palatino Linotype"/>
                <w:i w:val="0"/>
                <w:smallCaps w:val="0"/>
                <w:sz w:val="22"/>
                <w:szCs w:val="22"/>
              </w:rPr>
            </w:pPr>
            <w:r w:rsidRPr="00D82003">
              <w:rPr>
                <w:rFonts w:ascii="Palatino Linotype" w:hAnsi="Palatino Linotype"/>
                <w:i w:val="0"/>
                <w:smallCaps w:val="0"/>
                <w:sz w:val="22"/>
                <w:szCs w:val="22"/>
              </w:rPr>
              <w:t>Description</w:t>
            </w:r>
          </w:p>
        </w:tc>
        <w:tc>
          <w:tcPr>
            <w:tcW w:w="7830" w:type="dxa"/>
            <w:gridSpan w:val="2"/>
            <w:tcBorders>
              <w:bottom w:val="single" w:sz="4" w:space="0" w:color="auto"/>
            </w:tcBorders>
            <w:shd w:val="clear" w:color="auto" w:fill="auto"/>
          </w:tcPr>
          <w:p w:rsidR="0079250B" w:rsidRPr="0079250B" w:rsidRDefault="0079250B" w:rsidP="0079250B">
            <w:pPr>
              <w:pStyle w:val="Heading3"/>
              <w:keepNext w:val="0"/>
              <w:tabs>
                <w:tab w:val="left" w:pos="1440"/>
              </w:tabs>
              <w:spacing w:before="60" w:after="60"/>
              <w:rPr>
                <w:rFonts w:ascii="Palatino Linotype" w:hAnsi="Palatino Linotype"/>
                <w:b w:val="0"/>
                <w:i w:val="0"/>
                <w:smallCaps w:val="0"/>
                <w:sz w:val="22"/>
                <w:szCs w:val="22"/>
              </w:rPr>
            </w:pPr>
            <w:r w:rsidRPr="0079250B">
              <w:rPr>
                <w:rFonts w:ascii="Palatino Linotype" w:hAnsi="Palatino Linotype"/>
                <w:b w:val="0"/>
                <w:i w:val="0"/>
                <w:smallCaps w:val="0"/>
                <w:sz w:val="22"/>
                <w:szCs w:val="22"/>
              </w:rPr>
              <w:t>Provide the First and Last Name of the individual responsible for implementation of the goal.</w:t>
            </w:r>
          </w:p>
        </w:tc>
      </w:tr>
      <w:tr w:rsidR="0079250B" w:rsidRPr="00D82003" w:rsidTr="00345F87">
        <w:trPr>
          <w:cantSplit/>
          <w:trHeight w:val="429"/>
        </w:trPr>
        <w:tc>
          <w:tcPr>
            <w:tcW w:w="1710" w:type="dxa"/>
            <w:shd w:val="clear" w:color="auto" w:fill="BFBFBF"/>
          </w:tcPr>
          <w:p w:rsidR="0079250B" w:rsidRPr="00D82003" w:rsidRDefault="0079250B" w:rsidP="00345F87">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 xml:space="preserve">Item 7  </w:t>
            </w:r>
          </w:p>
        </w:tc>
        <w:tc>
          <w:tcPr>
            <w:tcW w:w="7830" w:type="dxa"/>
            <w:gridSpan w:val="2"/>
            <w:shd w:val="clear" w:color="auto" w:fill="BFBFBF"/>
          </w:tcPr>
          <w:p w:rsidR="0079250B" w:rsidRPr="00D82003" w:rsidRDefault="0079250B" w:rsidP="0079250B">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Data Source</w:t>
            </w:r>
          </w:p>
        </w:tc>
      </w:tr>
      <w:tr w:rsidR="0079250B" w:rsidRPr="00D82003" w:rsidTr="00345F87">
        <w:trPr>
          <w:cantSplit/>
          <w:trHeight w:val="429"/>
        </w:trPr>
        <w:tc>
          <w:tcPr>
            <w:tcW w:w="1710" w:type="dxa"/>
            <w:tcBorders>
              <w:bottom w:val="single" w:sz="4" w:space="0" w:color="auto"/>
            </w:tcBorders>
            <w:shd w:val="clear" w:color="auto" w:fill="F2F2F2"/>
          </w:tcPr>
          <w:p w:rsidR="0079250B" w:rsidRPr="00D82003" w:rsidRDefault="0079250B" w:rsidP="00345F87">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Description</w:t>
            </w:r>
          </w:p>
        </w:tc>
        <w:tc>
          <w:tcPr>
            <w:tcW w:w="7830" w:type="dxa"/>
            <w:gridSpan w:val="2"/>
            <w:tcBorders>
              <w:bottom w:val="single" w:sz="4" w:space="0" w:color="auto"/>
            </w:tcBorders>
            <w:shd w:val="clear" w:color="auto" w:fill="auto"/>
          </w:tcPr>
          <w:p w:rsidR="0079250B" w:rsidRPr="00D82003" w:rsidRDefault="0079250B" w:rsidP="0079250B">
            <w:pPr>
              <w:pStyle w:val="Header"/>
              <w:tabs>
                <w:tab w:val="left" w:pos="1440"/>
              </w:tabs>
              <w:spacing w:before="60" w:after="60"/>
              <w:rPr>
                <w:rFonts w:ascii="Palatino Linotype" w:hAnsi="Palatino Linotype"/>
                <w:sz w:val="22"/>
                <w:szCs w:val="22"/>
              </w:rPr>
            </w:pPr>
            <w:r w:rsidRPr="00D82003">
              <w:rPr>
                <w:rFonts w:ascii="Palatino Linotype" w:hAnsi="Palatino Linotype"/>
                <w:sz w:val="22"/>
                <w:szCs w:val="22"/>
              </w:rPr>
              <w:t>Describe the database and data sets that are utilized for goal implementation</w:t>
            </w:r>
            <w:r>
              <w:rPr>
                <w:rFonts w:ascii="Palatino Linotype" w:hAnsi="Palatino Linotype"/>
                <w:sz w:val="22"/>
                <w:szCs w:val="22"/>
              </w:rPr>
              <w:t xml:space="preserve"> and tracking outcomes of the initiative</w:t>
            </w:r>
            <w:r w:rsidRPr="00D82003">
              <w:rPr>
                <w:rFonts w:ascii="Palatino Linotype" w:hAnsi="Palatino Linotype"/>
                <w:sz w:val="22"/>
                <w:szCs w:val="22"/>
              </w:rPr>
              <w:t>.</w:t>
            </w:r>
          </w:p>
        </w:tc>
      </w:tr>
      <w:tr w:rsidR="0079250B" w:rsidRPr="00D82003" w:rsidTr="00345F87">
        <w:trPr>
          <w:cantSplit/>
          <w:trHeight w:val="429"/>
        </w:trPr>
        <w:tc>
          <w:tcPr>
            <w:tcW w:w="1710" w:type="dxa"/>
            <w:shd w:val="clear" w:color="auto" w:fill="BFBFBF"/>
          </w:tcPr>
          <w:p w:rsidR="0079250B" w:rsidRPr="00D82003" w:rsidRDefault="0079250B" w:rsidP="00345F87">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Item 8</w:t>
            </w:r>
          </w:p>
        </w:tc>
        <w:tc>
          <w:tcPr>
            <w:tcW w:w="7830" w:type="dxa"/>
            <w:gridSpan w:val="2"/>
            <w:shd w:val="clear" w:color="auto" w:fill="BFBFBF"/>
          </w:tcPr>
          <w:p w:rsidR="0079250B" w:rsidRPr="00D82003" w:rsidRDefault="0079250B" w:rsidP="0079250B">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Data Collection Methodology</w:t>
            </w:r>
          </w:p>
        </w:tc>
      </w:tr>
      <w:tr w:rsidR="0079250B" w:rsidRPr="00D82003" w:rsidTr="00345F87">
        <w:trPr>
          <w:cantSplit/>
          <w:trHeight w:val="429"/>
        </w:trPr>
        <w:tc>
          <w:tcPr>
            <w:tcW w:w="1710" w:type="dxa"/>
            <w:shd w:val="clear" w:color="auto" w:fill="F2F2F2"/>
          </w:tcPr>
          <w:p w:rsidR="0079250B" w:rsidRPr="00D82003" w:rsidRDefault="0079250B" w:rsidP="00345F87">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Description</w:t>
            </w:r>
          </w:p>
        </w:tc>
        <w:tc>
          <w:tcPr>
            <w:tcW w:w="7830" w:type="dxa"/>
            <w:gridSpan w:val="2"/>
            <w:shd w:val="clear" w:color="auto" w:fill="auto"/>
          </w:tcPr>
          <w:p w:rsidR="0079250B" w:rsidRPr="00D82003" w:rsidRDefault="0079250B" w:rsidP="0079250B">
            <w:pPr>
              <w:pStyle w:val="Header"/>
              <w:tabs>
                <w:tab w:val="left" w:pos="1440"/>
              </w:tabs>
              <w:spacing w:before="60" w:after="60"/>
              <w:rPr>
                <w:rFonts w:ascii="Palatino Linotype" w:hAnsi="Palatino Linotype"/>
                <w:sz w:val="22"/>
                <w:szCs w:val="22"/>
              </w:rPr>
            </w:pPr>
            <w:r w:rsidRPr="00D82003">
              <w:rPr>
                <w:rFonts w:ascii="Palatino Linotype" w:hAnsi="Palatino Linotype"/>
                <w:sz w:val="22"/>
                <w:szCs w:val="22"/>
              </w:rPr>
              <w:t>Provide a brief description of the method(s) that will be used to populate outcome data.</w:t>
            </w:r>
          </w:p>
        </w:tc>
      </w:tr>
      <w:tr w:rsidR="0079250B" w:rsidRPr="00D82003" w:rsidTr="00345F87">
        <w:trPr>
          <w:cantSplit/>
          <w:trHeight w:val="429"/>
        </w:trPr>
        <w:tc>
          <w:tcPr>
            <w:tcW w:w="1710" w:type="dxa"/>
            <w:shd w:val="clear" w:color="auto" w:fill="BFBFBF"/>
          </w:tcPr>
          <w:p w:rsidR="0079250B" w:rsidRPr="00D82003" w:rsidRDefault="0079250B" w:rsidP="00345F87">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Item 9</w:t>
            </w:r>
          </w:p>
        </w:tc>
        <w:tc>
          <w:tcPr>
            <w:tcW w:w="7830" w:type="dxa"/>
            <w:gridSpan w:val="2"/>
            <w:shd w:val="clear" w:color="auto" w:fill="BFBFBF"/>
          </w:tcPr>
          <w:p w:rsidR="0079250B" w:rsidRPr="00D82003" w:rsidRDefault="00703A83" w:rsidP="0079250B">
            <w:pPr>
              <w:pStyle w:val="Header"/>
              <w:tabs>
                <w:tab w:val="left" w:pos="1440"/>
              </w:tabs>
              <w:spacing w:before="60" w:after="60"/>
              <w:rPr>
                <w:rFonts w:ascii="Palatino Linotype" w:hAnsi="Palatino Linotype"/>
                <w:b/>
                <w:sz w:val="22"/>
                <w:szCs w:val="22"/>
              </w:rPr>
            </w:pPr>
            <w:r>
              <w:rPr>
                <w:rFonts w:ascii="Palatino Linotype" w:hAnsi="Palatino Linotype"/>
                <w:b/>
                <w:sz w:val="22"/>
                <w:szCs w:val="22"/>
              </w:rPr>
              <w:t>Reporting Frequency</w:t>
            </w:r>
          </w:p>
        </w:tc>
      </w:tr>
      <w:tr w:rsidR="0079250B" w:rsidRPr="00D82003" w:rsidTr="00345F87">
        <w:trPr>
          <w:cantSplit/>
          <w:trHeight w:val="429"/>
        </w:trPr>
        <w:tc>
          <w:tcPr>
            <w:tcW w:w="1710" w:type="dxa"/>
            <w:shd w:val="clear" w:color="auto" w:fill="F2F2F2"/>
          </w:tcPr>
          <w:p w:rsidR="0079250B" w:rsidRPr="00D82003" w:rsidRDefault="00703A83" w:rsidP="00345F87">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Description</w:t>
            </w:r>
          </w:p>
        </w:tc>
        <w:tc>
          <w:tcPr>
            <w:tcW w:w="7830" w:type="dxa"/>
            <w:gridSpan w:val="2"/>
            <w:shd w:val="clear" w:color="auto" w:fill="auto"/>
          </w:tcPr>
          <w:p w:rsidR="0079250B" w:rsidRPr="00D82003" w:rsidRDefault="00703A83" w:rsidP="00703A83">
            <w:pPr>
              <w:pStyle w:val="Header"/>
              <w:tabs>
                <w:tab w:val="left" w:pos="1440"/>
              </w:tabs>
              <w:spacing w:before="60" w:after="60"/>
              <w:rPr>
                <w:rFonts w:ascii="Palatino Linotype" w:hAnsi="Palatino Linotype"/>
                <w:sz w:val="22"/>
                <w:szCs w:val="22"/>
              </w:rPr>
            </w:pPr>
            <w:r>
              <w:rPr>
                <w:rFonts w:ascii="Palatino Linotype" w:hAnsi="Palatino Linotype"/>
                <w:sz w:val="22"/>
                <w:szCs w:val="22"/>
              </w:rPr>
              <w:t>Describe the frequency that data will be analyzed for measuring progress toward goal.</w:t>
            </w:r>
          </w:p>
        </w:tc>
      </w:tr>
      <w:tr w:rsidR="0079250B" w:rsidRPr="00D82003" w:rsidTr="0079250B">
        <w:trPr>
          <w:cantSplit/>
          <w:trHeight w:val="429"/>
        </w:trPr>
        <w:tc>
          <w:tcPr>
            <w:tcW w:w="1710" w:type="dxa"/>
            <w:shd w:val="clear" w:color="auto" w:fill="BFBFBF" w:themeFill="background1" w:themeFillShade="BF"/>
          </w:tcPr>
          <w:p w:rsidR="0079250B" w:rsidRPr="00D82003" w:rsidRDefault="00703A83" w:rsidP="0079250B">
            <w:pPr>
              <w:pStyle w:val="Header"/>
              <w:tabs>
                <w:tab w:val="left" w:pos="1440"/>
              </w:tabs>
              <w:spacing w:before="60" w:after="60"/>
              <w:rPr>
                <w:rFonts w:ascii="Palatino Linotype" w:hAnsi="Palatino Linotype"/>
                <w:b/>
                <w:sz w:val="22"/>
                <w:szCs w:val="22"/>
              </w:rPr>
            </w:pPr>
            <w:r>
              <w:rPr>
                <w:rFonts w:ascii="Palatino Linotype" w:hAnsi="Palatino Linotype"/>
                <w:b/>
                <w:sz w:val="22"/>
                <w:szCs w:val="22"/>
              </w:rPr>
              <w:t>Item 10</w:t>
            </w:r>
            <w:r w:rsidR="0079250B" w:rsidRPr="00D82003">
              <w:rPr>
                <w:rFonts w:ascii="Palatino Linotype" w:hAnsi="Palatino Linotype"/>
                <w:b/>
                <w:sz w:val="22"/>
                <w:szCs w:val="22"/>
              </w:rPr>
              <w:t xml:space="preserve"> </w:t>
            </w:r>
          </w:p>
        </w:tc>
        <w:tc>
          <w:tcPr>
            <w:tcW w:w="7830" w:type="dxa"/>
            <w:gridSpan w:val="2"/>
            <w:shd w:val="clear" w:color="auto" w:fill="BFBFBF" w:themeFill="background1" w:themeFillShade="BF"/>
          </w:tcPr>
          <w:p w:rsidR="0079250B" w:rsidRPr="00D82003" w:rsidRDefault="00703A83" w:rsidP="0079250B">
            <w:pPr>
              <w:pStyle w:val="Header"/>
              <w:tabs>
                <w:tab w:val="left" w:pos="1440"/>
              </w:tabs>
              <w:spacing w:before="60" w:after="60"/>
              <w:rPr>
                <w:rFonts w:ascii="Palatino Linotype" w:hAnsi="Palatino Linotype"/>
                <w:b/>
                <w:sz w:val="22"/>
                <w:szCs w:val="22"/>
              </w:rPr>
            </w:pPr>
            <w:r>
              <w:rPr>
                <w:rFonts w:ascii="Palatino Linotype" w:hAnsi="Palatino Linotype"/>
                <w:b/>
                <w:sz w:val="22"/>
                <w:szCs w:val="22"/>
              </w:rPr>
              <w:t>Results</w:t>
            </w:r>
          </w:p>
        </w:tc>
      </w:tr>
      <w:tr w:rsidR="0079250B" w:rsidRPr="00D82003" w:rsidTr="00345F87">
        <w:trPr>
          <w:cantSplit/>
          <w:trHeight w:val="429"/>
        </w:trPr>
        <w:tc>
          <w:tcPr>
            <w:tcW w:w="1710" w:type="dxa"/>
            <w:shd w:val="clear" w:color="auto" w:fill="F2F2F2"/>
          </w:tcPr>
          <w:p w:rsidR="0079250B" w:rsidRPr="00D82003" w:rsidRDefault="0079250B" w:rsidP="0079250B">
            <w:pPr>
              <w:pStyle w:val="Header"/>
              <w:tabs>
                <w:tab w:val="left" w:pos="1440"/>
              </w:tabs>
              <w:spacing w:before="60" w:after="60"/>
              <w:rPr>
                <w:rFonts w:ascii="Palatino Linotype" w:hAnsi="Palatino Linotype"/>
                <w:b/>
                <w:sz w:val="22"/>
                <w:szCs w:val="22"/>
              </w:rPr>
            </w:pPr>
            <w:r w:rsidRPr="00D82003">
              <w:rPr>
                <w:rFonts w:ascii="Palatino Linotype" w:hAnsi="Palatino Linotype"/>
                <w:b/>
                <w:sz w:val="22"/>
                <w:szCs w:val="22"/>
              </w:rPr>
              <w:t>Description</w:t>
            </w:r>
          </w:p>
        </w:tc>
        <w:tc>
          <w:tcPr>
            <w:tcW w:w="7830" w:type="dxa"/>
            <w:gridSpan w:val="2"/>
            <w:shd w:val="clear" w:color="auto" w:fill="auto"/>
          </w:tcPr>
          <w:p w:rsidR="0079250B" w:rsidRPr="00D82003" w:rsidRDefault="0079250B" w:rsidP="00703A83">
            <w:pPr>
              <w:pStyle w:val="Header"/>
              <w:tabs>
                <w:tab w:val="left" w:pos="1440"/>
              </w:tabs>
              <w:spacing w:before="60" w:after="60"/>
              <w:rPr>
                <w:rFonts w:ascii="Palatino Linotype" w:hAnsi="Palatino Linotype"/>
                <w:sz w:val="22"/>
                <w:szCs w:val="22"/>
              </w:rPr>
            </w:pPr>
            <w:r w:rsidRPr="00D82003">
              <w:rPr>
                <w:rFonts w:ascii="Palatino Linotype" w:hAnsi="Palatino Linotype"/>
                <w:sz w:val="22"/>
                <w:szCs w:val="22"/>
              </w:rPr>
              <w:t>Provide an update on tasks related to each high-level, primary work plan goal and objective</w:t>
            </w:r>
            <w:r w:rsidR="00703A83">
              <w:rPr>
                <w:rFonts w:ascii="Palatino Linotype" w:hAnsi="Palatino Linotype"/>
                <w:sz w:val="22"/>
                <w:szCs w:val="22"/>
              </w:rPr>
              <w:t xml:space="preserve"> by quarter</w:t>
            </w:r>
            <w:r w:rsidRPr="00D82003">
              <w:rPr>
                <w:rFonts w:ascii="Palatino Linotype" w:hAnsi="Palatino Linotype"/>
                <w:sz w:val="22"/>
                <w:szCs w:val="22"/>
              </w:rPr>
              <w:t xml:space="preserve">.  </w:t>
            </w:r>
            <w:r w:rsidR="00703A83">
              <w:rPr>
                <w:rFonts w:ascii="Palatino Linotype" w:hAnsi="Palatino Linotype"/>
                <w:sz w:val="22"/>
                <w:szCs w:val="22"/>
              </w:rPr>
              <w:t>T</w:t>
            </w:r>
            <w:r w:rsidRPr="00D82003">
              <w:rPr>
                <w:rFonts w:ascii="Palatino Linotype" w:hAnsi="Palatino Linotype"/>
                <w:sz w:val="22"/>
                <w:szCs w:val="22"/>
              </w:rPr>
              <w:t xml:space="preserve">he </w:t>
            </w:r>
            <w:r w:rsidR="003166E4">
              <w:rPr>
                <w:rFonts w:ascii="Palatino Linotype" w:hAnsi="Palatino Linotype"/>
                <w:sz w:val="22"/>
                <w:szCs w:val="22"/>
              </w:rPr>
              <w:t>PA ven</w:t>
            </w:r>
            <w:r w:rsidR="00703A83">
              <w:rPr>
                <w:rFonts w:ascii="Palatino Linotype" w:hAnsi="Palatino Linotype"/>
                <w:sz w:val="22"/>
                <w:szCs w:val="22"/>
              </w:rPr>
              <w:t>dor</w:t>
            </w:r>
            <w:r w:rsidRPr="00D82003">
              <w:rPr>
                <w:rFonts w:ascii="Palatino Linotype" w:hAnsi="Palatino Linotype"/>
                <w:sz w:val="22"/>
                <w:szCs w:val="22"/>
              </w:rPr>
              <w:t xml:space="preserve"> should quantify the data in the </w:t>
            </w:r>
            <w:r w:rsidR="00703A83">
              <w:rPr>
                <w:rFonts w:ascii="Palatino Linotype" w:hAnsi="Palatino Linotype"/>
                <w:sz w:val="22"/>
                <w:szCs w:val="22"/>
              </w:rPr>
              <w:t>Results</w:t>
            </w:r>
            <w:r w:rsidRPr="00D82003">
              <w:rPr>
                <w:rFonts w:ascii="Palatino Linotype" w:hAnsi="Palatino Linotype"/>
                <w:sz w:val="22"/>
                <w:szCs w:val="22"/>
              </w:rPr>
              <w:t xml:space="preserve"> column and provide </w:t>
            </w:r>
            <w:r w:rsidR="00703A83">
              <w:rPr>
                <w:rFonts w:ascii="Palatino Linotype" w:hAnsi="Palatino Linotype"/>
                <w:sz w:val="22"/>
                <w:szCs w:val="22"/>
              </w:rPr>
              <w:t xml:space="preserve">narrative </w:t>
            </w:r>
            <w:r w:rsidRPr="00D82003">
              <w:rPr>
                <w:rFonts w:ascii="Palatino Linotype" w:hAnsi="Palatino Linotype"/>
                <w:sz w:val="22"/>
                <w:szCs w:val="22"/>
              </w:rPr>
              <w:t>detail describing the activity (e.g., “Trained 10 executive staff members on the details of the program integrity plan for 2 hours,” versus “Trained staff”).  When app</w:t>
            </w:r>
            <w:r w:rsidR="00703A83">
              <w:rPr>
                <w:rFonts w:ascii="Palatino Linotype" w:hAnsi="Palatino Linotype"/>
                <w:sz w:val="22"/>
                <w:szCs w:val="22"/>
              </w:rPr>
              <w:t>ropriate, list a</w:t>
            </w:r>
            <w:r w:rsidRPr="00D82003">
              <w:rPr>
                <w:rFonts w:ascii="Palatino Linotype" w:hAnsi="Palatino Linotype"/>
                <w:sz w:val="22"/>
                <w:szCs w:val="22"/>
              </w:rPr>
              <w:t>nd describe the next steps</w:t>
            </w:r>
            <w:r w:rsidR="00703A83">
              <w:rPr>
                <w:rFonts w:ascii="Palatino Linotype" w:hAnsi="Palatino Linotype"/>
                <w:sz w:val="22"/>
                <w:szCs w:val="22"/>
              </w:rPr>
              <w:t xml:space="preserve"> to</w:t>
            </w:r>
            <w:r w:rsidRPr="00D82003">
              <w:rPr>
                <w:rFonts w:ascii="Palatino Linotype" w:hAnsi="Palatino Linotype"/>
                <w:sz w:val="22"/>
                <w:szCs w:val="22"/>
              </w:rPr>
              <w:t xml:space="preserve"> implement</w:t>
            </w:r>
            <w:r w:rsidR="00703A83">
              <w:rPr>
                <w:rFonts w:ascii="Palatino Linotype" w:hAnsi="Palatino Linotype"/>
                <w:sz w:val="22"/>
                <w:szCs w:val="22"/>
              </w:rPr>
              <w:t xml:space="preserve"> in order</w:t>
            </w:r>
            <w:r w:rsidRPr="00D82003">
              <w:rPr>
                <w:rFonts w:ascii="Palatino Linotype" w:hAnsi="Palatino Linotype"/>
                <w:sz w:val="22"/>
                <w:szCs w:val="22"/>
              </w:rPr>
              <w:t xml:space="preserve"> to meet the goals or objectives.</w:t>
            </w:r>
          </w:p>
        </w:tc>
      </w:tr>
    </w:tbl>
    <w:p w:rsidR="00345F87" w:rsidRPr="00D82003" w:rsidRDefault="00345F87" w:rsidP="00345F87">
      <w:pPr>
        <w:rPr>
          <w:rFonts w:ascii="Palatino Linotype" w:hAnsi="Palatino Linotype"/>
          <w:sz w:val="22"/>
          <w:szCs w:val="22"/>
        </w:rPr>
      </w:pPr>
    </w:p>
    <w:p w:rsidR="00345F87" w:rsidRPr="00D82003" w:rsidRDefault="00345F87" w:rsidP="00345F87">
      <w:pPr>
        <w:rPr>
          <w:rFonts w:ascii="Palatino Linotype" w:hAnsi="Palatino Linotype"/>
          <w:sz w:val="22"/>
          <w:szCs w:val="22"/>
        </w:rPr>
      </w:pPr>
    </w:p>
    <w:p w:rsidR="00703A83" w:rsidRDefault="00703A83">
      <w:pPr>
        <w:rPr>
          <w:rFonts w:ascii="Palatino Linotype" w:hAnsi="Palatino Linotype"/>
          <w:sz w:val="22"/>
          <w:szCs w:val="22"/>
        </w:rPr>
      </w:pPr>
      <w:r>
        <w:rPr>
          <w:rFonts w:ascii="Palatino Linotype" w:hAnsi="Palatino Linotype"/>
          <w:sz w:val="22"/>
          <w:szCs w:val="22"/>
        </w:rPr>
        <w:br w:type="page"/>
      </w:r>
    </w:p>
    <w:tbl>
      <w:tblPr>
        <w:tblW w:w="972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920"/>
      </w:tblGrid>
      <w:tr w:rsidR="00703A83" w:rsidRPr="00D82003" w:rsidTr="00D82FF5">
        <w:trPr>
          <w:cantSplit/>
          <w:trHeight w:val="710"/>
        </w:trPr>
        <w:tc>
          <w:tcPr>
            <w:tcW w:w="9720" w:type="dxa"/>
            <w:gridSpan w:val="2"/>
            <w:tcBorders>
              <w:bottom w:val="single" w:sz="4" w:space="0" w:color="auto"/>
            </w:tcBorders>
            <w:shd w:val="clear" w:color="auto" w:fill="000000"/>
          </w:tcPr>
          <w:p w:rsidR="00703A83" w:rsidRPr="00D82003" w:rsidRDefault="00703A83" w:rsidP="00D82FF5">
            <w:pPr>
              <w:pStyle w:val="Heading4"/>
              <w:jc w:val="center"/>
              <w:rPr>
                <w:rFonts w:ascii="Palatino Linotype" w:hAnsi="Palatino Linotype"/>
                <w:sz w:val="22"/>
                <w:szCs w:val="22"/>
              </w:rPr>
            </w:pPr>
            <w:r w:rsidRPr="00D82003">
              <w:rPr>
                <w:rFonts w:ascii="Palatino Linotype" w:hAnsi="Palatino Linotype"/>
                <w:sz w:val="22"/>
                <w:szCs w:val="22"/>
              </w:rPr>
              <w:br w:type="page"/>
            </w:r>
            <w:r w:rsidRPr="004B05E1">
              <w:rPr>
                <w:rFonts w:ascii="Palatino Linotype" w:hAnsi="Palatino Linotype"/>
                <w:color w:val="FFFFFF" w:themeColor="background1"/>
                <w:sz w:val="22"/>
                <w:szCs w:val="22"/>
              </w:rPr>
              <w:t>General Report Description</w:t>
            </w:r>
          </w:p>
        </w:tc>
      </w:tr>
      <w:tr w:rsidR="00703A83" w:rsidRPr="00D82003" w:rsidTr="00D82FF5">
        <w:trPr>
          <w:cantSplit/>
        </w:trPr>
        <w:tc>
          <w:tcPr>
            <w:tcW w:w="9720" w:type="dxa"/>
            <w:gridSpan w:val="2"/>
            <w:shd w:val="clear" w:color="auto" w:fill="BFBFBF"/>
            <w:vAlign w:val="center"/>
          </w:tcPr>
          <w:p w:rsidR="00703A83" w:rsidRPr="00D82003" w:rsidRDefault="00703A83" w:rsidP="00703A83">
            <w:pPr>
              <w:spacing w:before="120" w:after="120"/>
              <w:rPr>
                <w:rFonts w:ascii="Palatino Linotype" w:hAnsi="Palatino Linotype"/>
                <w:b/>
                <w:bCs/>
                <w:sz w:val="22"/>
                <w:szCs w:val="22"/>
              </w:rPr>
            </w:pPr>
            <w:r w:rsidRPr="00D82003">
              <w:rPr>
                <w:rFonts w:ascii="Palatino Linotype" w:hAnsi="Palatino Linotype"/>
                <w:b/>
                <w:bCs/>
                <w:sz w:val="22"/>
                <w:szCs w:val="22"/>
              </w:rPr>
              <w:t>AN-Q1    Quality (P</w:t>
            </w:r>
            <w:r>
              <w:rPr>
                <w:rFonts w:ascii="Palatino Linotype" w:hAnsi="Palatino Linotype"/>
                <w:b/>
                <w:bCs/>
                <w:sz w:val="22"/>
                <w:szCs w:val="22"/>
              </w:rPr>
              <w:t>erformance) Improvement Project</w:t>
            </w:r>
            <w:r w:rsidRPr="00D82003">
              <w:rPr>
                <w:rFonts w:ascii="Palatino Linotype" w:hAnsi="Palatino Linotype"/>
                <w:b/>
                <w:bCs/>
                <w:sz w:val="22"/>
                <w:szCs w:val="22"/>
              </w:rPr>
              <w:t xml:space="preserve"> (QIP)  </w:t>
            </w:r>
          </w:p>
        </w:tc>
      </w:tr>
      <w:tr w:rsidR="00703A83" w:rsidRPr="00D82003" w:rsidTr="00D82FF5">
        <w:tc>
          <w:tcPr>
            <w:tcW w:w="1800" w:type="dxa"/>
            <w:shd w:val="clear" w:color="auto" w:fill="BFBFBF"/>
          </w:tcPr>
          <w:p w:rsidR="00703A83" w:rsidRPr="00D82003" w:rsidRDefault="00703A83" w:rsidP="00D82FF5">
            <w:pPr>
              <w:spacing w:before="60" w:after="60"/>
              <w:rPr>
                <w:rFonts w:ascii="Palatino Linotype" w:hAnsi="Palatino Linotype"/>
                <w:b/>
                <w:bCs/>
                <w:sz w:val="22"/>
                <w:szCs w:val="22"/>
              </w:rPr>
            </w:pPr>
            <w:r w:rsidRPr="00D82003">
              <w:rPr>
                <w:rFonts w:ascii="Palatino Linotype" w:hAnsi="Palatino Linotype"/>
                <w:b/>
                <w:bCs/>
                <w:sz w:val="22"/>
                <w:szCs w:val="22"/>
              </w:rPr>
              <w:t>Purpose</w:t>
            </w:r>
          </w:p>
        </w:tc>
        <w:tc>
          <w:tcPr>
            <w:tcW w:w="7920" w:type="dxa"/>
          </w:tcPr>
          <w:p w:rsidR="00703A83" w:rsidRPr="00D82003" w:rsidRDefault="00703A83" w:rsidP="00D82FF5">
            <w:pPr>
              <w:spacing w:before="60" w:after="60"/>
              <w:rPr>
                <w:rFonts w:ascii="Palatino Linotype" w:hAnsi="Palatino Linotype"/>
                <w:sz w:val="22"/>
                <w:szCs w:val="22"/>
              </w:rPr>
            </w:pPr>
            <w:r w:rsidRPr="00D82003">
              <w:rPr>
                <w:rFonts w:ascii="Palatino Linotype" w:hAnsi="Palatino Linotype"/>
                <w:sz w:val="22"/>
                <w:szCs w:val="22"/>
              </w:rPr>
              <w:t>Describe specific Prior Authorizati</w:t>
            </w:r>
            <w:r w:rsidR="003166E4">
              <w:rPr>
                <w:rFonts w:ascii="Palatino Linotype" w:hAnsi="Palatino Linotype"/>
                <w:sz w:val="22"/>
                <w:szCs w:val="22"/>
              </w:rPr>
              <w:t xml:space="preserve">on goals for improving </w:t>
            </w:r>
            <w:r w:rsidRPr="00D82003">
              <w:rPr>
                <w:rFonts w:ascii="Palatino Linotype" w:hAnsi="Palatino Linotype"/>
                <w:sz w:val="22"/>
                <w:szCs w:val="22"/>
              </w:rPr>
              <w:t>services for</w:t>
            </w:r>
            <w:r w:rsidR="003166E4">
              <w:rPr>
                <w:rFonts w:ascii="Palatino Linotype" w:hAnsi="Palatino Linotype"/>
                <w:sz w:val="22"/>
                <w:szCs w:val="22"/>
              </w:rPr>
              <w:t xml:space="preserve"> OMPP, providers and</w:t>
            </w:r>
            <w:r w:rsidRPr="00D82003">
              <w:rPr>
                <w:rFonts w:ascii="Palatino Linotype" w:hAnsi="Palatino Linotype"/>
                <w:sz w:val="22"/>
                <w:szCs w:val="22"/>
              </w:rPr>
              <w:t xml:space="preserve"> members.  </w:t>
            </w:r>
          </w:p>
        </w:tc>
      </w:tr>
      <w:tr w:rsidR="00703A83" w:rsidRPr="00D82003" w:rsidTr="00D82FF5">
        <w:tc>
          <w:tcPr>
            <w:tcW w:w="1800" w:type="dxa"/>
            <w:shd w:val="clear" w:color="auto" w:fill="BFBFBF"/>
          </w:tcPr>
          <w:p w:rsidR="00703A83" w:rsidRPr="00D82003" w:rsidRDefault="00703A83" w:rsidP="00D82FF5">
            <w:pPr>
              <w:spacing w:before="60" w:after="60"/>
              <w:rPr>
                <w:rFonts w:ascii="Palatino Linotype" w:hAnsi="Palatino Linotype"/>
                <w:b/>
                <w:bCs/>
                <w:sz w:val="22"/>
                <w:szCs w:val="22"/>
              </w:rPr>
            </w:pPr>
            <w:r w:rsidRPr="00D82003">
              <w:rPr>
                <w:rFonts w:ascii="Palatino Linotype" w:hAnsi="Palatino Linotype"/>
                <w:b/>
                <w:bCs/>
                <w:sz w:val="22"/>
                <w:szCs w:val="22"/>
              </w:rPr>
              <w:t>Format</w:t>
            </w:r>
          </w:p>
        </w:tc>
        <w:tc>
          <w:tcPr>
            <w:tcW w:w="7920" w:type="dxa"/>
          </w:tcPr>
          <w:p w:rsidR="00703A83" w:rsidRPr="00D82003" w:rsidRDefault="00703A83" w:rsidP="00D82FF5">
            <w:pPr>
              <w:pStyle w:val="FootnoteText"/>
              <w:spacing w:before="60" w:after="60"/>
              <w:rPr>
                <w:rFonts w:ascii="Palatino Linotype" w:hAnsi="Palatino Linotype"/>
                <w:sz w:val="22"/>
                <w:szCs w:val="22"/>
              </w:rPr>
            </w:pPr>
            <w:r w:rsidRPr="00D82003">
              <w:rPr>
                <w:rFonts w:ascii="Palatino Linotype" w:hAnsi="Palatino Linotype"/>
                <w:sz w:val="22"/>
                <w:szCs w:val="22"/>
              </w:rPr>
              <w:t>P</w:t>
            </w:r>
            <w:r w:rsidR="009A1567">
              <w:rPr>
                <w:rFonts w:ascii="Palatino Linotype" w:hAnsi="Palatino Linotype"/>
                <w:sz w:val="22"/>
                <w:szCs w:val="22"/>
              </w:rPr>
              <w:t>A vendor</w:t>
            </w:r>
            <w:r w:rsidRPr="00D82003">
              <w:rPr>
                <w:rFonts w:ascii="Palatino Linotype" w:hAnsi="Palatino Linotype"/>
                <w:sz w:val="22"/>
                <w:szCs w:val="22"/>
              </w:rPr>
              <w:t xml:space="preserve"> must use the </w:t>
            </w:r>
            <w:r w:rsidR="009A1567">
              <w:rPr>
                <w:rFonts w:ascii="Palatino Linotype" w:hAnsi="Palatino Linotype"/>
                <w:sz w:val="22"/>
                <w:szCs w:val="22"/>
              </w:rPr>
              <w:t xml:space="preserve">provided template.  </w:t>
            </w:r>
            <w:r w:rsidRPr="009A1567">
              <w:rPr>
                <w:rFonts w:ascii="Palatino Linotype" w:hAnsi="Palatino Linotype"/>
                <w:sz w:val="22"/>
                <w:szCs w:val="22"/>
              </w:rPr>
              <w:t>See QMIP for report specifications.</w:t>
            </w:r>
            <w:r w:rsidR="009A1567" w:rsidRPr="009A1567">
              <w:rPr>
                <w:rFonts w:ascii="Palatino Linotype" w:hAnsi="Palatino Linotype"/>
                <w:sz w:val="22"/>
                <w:szCs w:val="22"/>
              </w:rPr>
              <w:t xml:space="preserve">  Review</w:t>
            </w:r>
            <w:r w:rsidRPr="009A1567">
              <w:rPr>
                <w:rFonts w:ascii="Palatino Linotype" w:hAnsi="Palatino Linotype"/>
                <w:sz w:val="22"/>
                <w:szCs w:val="22"/>
              </w:rPr>
              <w:t xml:space="preserve"> of the updated QIP form may be requested throughout the year by OMPP staff.</w:t>
            </w:r>
          </w:p>
          <w:p w:rsidR="00703A83" w:rsidRPr="00D82003" w:rsidRDefault="00703A83" w:rsidP="00D82FF5">
            <w:pPr>
              <w:pStyle w:val="FootnoteText"/>
              <w:spacing w:before="60" w:after="60"/>
              <w:rPr>
                <w:rFonts w:ascii="Palatino Linotype" w:hAnsi="Palatino Linotype"/>
                <w:sz w:val="22"/>
                <w:szCs w:val="22"/>
              </w:rPr>
            </w:pPr>
            <w:r w:rsidRPr="00D82003">
              <w:rPr>
                <w:rFonts w:ascii="Palatino Linotype" w:hAnsi="Palatino Linotype"/>
                <w:b/>
                <w:sz w:val="22"/>
                <w:szCs w:val="22"/>
              </w:rPr>
              <w:t xml:space="preserve"> </w:t>
            </w:r>
          </w:p>
        </w:tc>
      </w:tr>
      <w:tr w:rsidR="00703A83" w:rsidRPr="00D82003" w:rsidTr="00D82FF5">
        <w:tc>
          <w:tcPr>
            <w:tcW w:w="1800" w:type="dxa"/>
            <w:tcBorders>
              <w:bottom w:val="single" w:sz="4" w:space="0" w:color="auto"/>
            </w:tcBorders>
            <w:shd w:val="clear" w:color="auto" w:fill="BFBFBF"/>
          </w:tcPr>
          <w:p w:rsidR="00703A83" w:rsidRPr="00D82003" w:rsidRDefault="00703A83" w:rsidP="00D82FF5">
            <w:pPr>
              <w:spacing w:before="60" w:after="60"/>
              <w:rPr>
                <w:rFonts w:ascii="Palatino Linotype" w:hAnsi="Palatino Linotype"/>
                <w:b/>
                <w:bCs/>
                <w:sz w:val="22"/>
                <w:szCs w:val="22"/>
              </w:rPr>
            </w:pPr>
            <w:r w:rsidRPr="00D82003">
              <w:rPr>
                <w:rFonts w:ascii="Palatino Linotype" w:hAnsi="Palatino Linotype"/>
                <w:b/>
                <w:sz w:val="22"/>
                <w:szCs w:val="22"/>
              </w:rPr>
              <w:t>Qualifications/ Definitions</w:t>
            </w:r>
          </w:p>
        </w:tc>
        <w:tc>
          <w:tcPr>
            <w:tcW w:w="7920" w:type="dxa"/>
            <w:tcBorders>
              <w:bottom w:val="single" w:sz="4" w:space="0" w:color="auto"/>
            </w:tcBorders>
          </w:tcPr>
          <w:p w:rsidR="00703A83" w:rsidRPr="00D82003" w:rsidRDefault="00703A83" w:rsidP="00703A83">
            <w:pPr>
              <w:pStyle w:val="FootnoteText"/>
              <w:spacing w:before="60" w:after="60"/>
              <w:rPr>
                <w:rFonts w:ascii="Palatino Linotype" w:hAnsi="Palatino Linotype"/>
                <w:sz w:val="22"/>
                <w:szCs w:val="22"/>
              </w:rPr>
            </w:pPr>
            <w:r w:rsidRPr="009A1567">
              <w:rPr>
                <w:rFonts w:ascii="Palatino Linotype" w:hAnsi="Palatino Linotype"/>
                <w:sz w:val="22"/>
                <w:szCs w:val="22"/>
              </w:rPr>
              <w:t>OMPP requires at least one Performance Improvement Project (PIPs) be conducted that address high priority clinical goals.</w:t>
            </w:r>
            <w:r w:rsidRPr="00D82003">
              <w:rPr>
                <w:rFonts w:ascii="Palatino Linotype" w:hAnsi="Palatino Linotype"/>
                <w:sz w:val="22"/>
                <w:szCs w:val="22"/>
              </w:rPr>
              <w:t xml:space="preserve">  </w:t>
            </w:r>
          </w:p>
        </w:tc>
      </w:tr>
      <w:tr w:rsidR="00703A83" w:rsidRPr="00D82003" w:rsidTr="00D82FF5">
        <w:trPr>
          <w:cantSplit/>
          <w:trHeight w:val="420"/>
        </w:trPr>
        <w:tc>
          <w:tcPr>
            <w:tcW w:w="9720" w:type="dxa"/>
            <w:gridSpan w:val="2"/>
            <w:tcBorders>
              <w:bottom w:val="single" w:sz="4" w:space="0" w:color="auto"/>
            </w:tcBorders>
            <w:shd w:val="clear" w:color="auto" w:fill="000000"/>
          </w:tcPr>
          <w:p w:rsidR="00703A83" w:rsidRPr="00D82003" w:rsidRDefault="00703A83" w:rsidP="00D82FF5">
            <w:pPr>
              <w:spacing w:before="120" w:after="120"/>
              <w:jc w:val="center"/>
              <w:rPr>
                <w:rFonts w:ascii="Palatino Linotype" w:hAnsi="Palatino Linotype"/>
                <w:b/>
                <w:bCs/>
                <w:sz w:val="22"/>
                <w:szCs w:val="22"/>
              </w:rPr>
            </w:pPr>
            <w:r w:rsidRPr="00D82003">
              <w:rPr>
                <w:rFonts w:ascii="Palatino Linotype" w:hAnsi="Palatino Linotype"/>
                <w:b/>
                <w:bCs/>
                <w:sz w:val="22"/>
                <w:szCs w:val="22"/>
              </w:rPr>
              <w:t>AN-Q1 Data Elements</w:t>
            </w:r>
          </w:p>
        </w:tc>
      </w:tr>
      <w:tr w:rsidR="00703A83" w:rsidRPr="00D82003" w:rsidTr="00D82FF5">
        <w:trPr>
          <w:cantSplit/>
          <w:trHeight w:val="420"/>
        </w:trPr>
        <w:tc>
          <w:tcPr>
            <w:tcW w:w="1800" w:type="dxa"/>
            <w:tcBorders>
              <w:top w:val="single" w:sz="4" w:space="0" w:color="auto"/>
              <w:bottom w:val="single" w:sz="4" w:space="0" w:color="auto"/>
            </w:tcBorders>
            <w:shd w:val="clear" w:color="auto" w:fill="BFBFBF"/>
          </w:tcPr>
          <w:p w:rsidR="00703A83" w:rsidRPr="00D82003" w:rsidRDefault="00703A83" w:rsidP="00D82FF5">
            <w:pPr>
              <w:spacing w:before="120" w:after="120"/>
              <w:ind w:left="360" w:hanging="360"/>
              <w:rPr>
                <w:rFonts w:ascii="Palatino Linotype" w:hAnsi="Palatino Linotype"/>
                <w:b/>
                <w:bCs/>
                <w:sz w:val="22"/>
                <w:szCs w:val="22"/>
              </w:rPr>
            </w:pPr>
            <w:r w:rsidRPr="00D82003">
              <w:rPr>
                <w:rFonts w:ascii="Palatino Linotype" w:hAnsi="Palatino Linotype"/>
                <w:b/>
                <w:sz w:val="22"/>
                <w:szCs w:val="22"/>
              </w:rPr>
              <w:t xml:space="preserve">Item 1  </w:t>
            </w:r>
          </w:p>
        </w:tc>
        <w:tc>
          <w:tcPr>
            <w:tcW w:w="7920" w:type="dxa"/>
            <w:tcBorders>
              <w:top w:val="single" w:sz="4" w:space="0" w:color="auto"/>
              <w:bottom w:val="single" w:sz="4" w:space="0" w:color="auto"/>
            </w:tcBorders>
            <w:shd w:val="clear" w:color="auto" w:fill="BFBFBF"/>
          </w:tcPr>
          <w:p w:rsidR="00703A83" w:rsidRPr="00D82003" w:rsidRDefault="00703A83" w:rsidP="00D82FF5">
            <w:pPr>
              <w:spacing w:before="120" w:after="120"/>
              <w:ind w:left="360" w:hanging="360"/>
              <w:rPr>
                <w:rFonts w:ascii="Palatino Linotype" w:hAnsi="Palatino Linotype"/>
                <w:b/>
                <w:bCs/>
                <w:sz w:val="22"/>
                <w:szCs w:val="22"/>
              </w:rPr>
            </w:pPr>
            <w:r w:rsidRPr="00D82003">
              <w:rPr>
                <w:rFonts w:ascii="Palatino Linotype" w:hAnsi="Palatino Linotype"/>
                <w:b/>
                <w:sz w:val="22"/>
                <w:szCs w:val="22"/>
              </w:rPr>
              <w:t>All Data Elements - QIPs</w:t>
            </w:r>
          </w:p>
        </w:tc>
      </w:tr>
      <w:tr w:rsidR="00703A83" w:rsidRPr="00D82003" w:rsidTr="00D82FF5">
        <w:trPr>
          <w:trHeight w:val="764"/>
        </w:trPr>
        <w:tc>
          <w:tcPr>
            <w:tcW w:w="1800" w:type="dxa"/>
            <w:shd w:val="clear" w:color="auto" w:fill="F2F2F2"/>
          </w:tcPr>
          <w:p w:rsidR="00703A83" w:rsidRPr="00D82003" w:rsidRDefault="00703A83" w:rsidP="00D82FF5">
            <w:pPr>
              <w:rPr>
                <w:rFonts w:ascii="Palatino Linotype" w:hAnsi="Palatino Linotype"/>
                <w:sz w:val="22"/>
                <w:szCs w:val="22"/>
              </w:rPr>
            </w:pPr>
          </w:p>
        </w:tc>
        <w:tc>
          <w:tcPr>
            <w:tcW w:w="7920" w:type="dxa"/>
          </w:tcPr>
          <w:p w:rsidR="00703A83" w:rsidRPr="00D82003" w:rsidRDefault="00703A83" w:rsidP="00D82FF5">
            <w:pPr>
              <w:pStyle w:val="Header"/>
              <w:spacing w:before="60" w:after="60"/>
              <w:rPr>
                <w:rFonts w:ascii="Palatino Linotype" w:hAnsi="Palatino Linotype"/>
                <w:sz w:val="22"/>
                <w:szCs w:val="22"/>
              </w:rPr>
            </w:pPr>
            <w:r w:rsidRPr="00540031">
              <w:rPr>
                <w:rFonts w:ascii="Palatino Linotype" w:hAnsi="Palatino Linotype"/>
                <w:sz w:val="22"/>
                <w:szCs w:val="22"/>
              </w:rPr>
              <w:t>See appendix for the</w:t>
            </w:r>
            <w:ins w:id="1" w:author="Pryor, Renee" w:date="2016-12-15T12:58:00Z">
              <w:r w:rsidR="009A1567" w:rsidRPr="00540031">
                <w:rPr>
                  <w:rFonts w:ascii="Palatino Linotype" w:hAnsi="Palatino Linotype"/>
                  <w:sz w:val="22"/>
                  <w:szCs w:val="22"/>
                </w:rPr>
                <w:t xml:space="preserve"> </w:t>
              </w:r>
            </w:ins>
            <w:r w:rsidRPr="00540031">
              <w:rPr>
                <w:rFonts w:ascii="Palatino Linotype" w:hAnsi="Palatino Linotype"/>
                <w:sz w:val="22"/>
                <w:szCs w:val="22"/>
              </w:rPr>
              <w:t>instructions for development of the QIP.</w:t>
            </w:r>
          </w:p>
        </w:tc>
      </w:tr>
    </w:tbl>
    <w:p w:rsidR="00345F87" w:rsidRPr="00D82003" w:rsidRDefault="00345F87" w:rsidP="00345F87">
      <w:pPr>
        <w:rPr>
          <w:rFonts w:ascii="Palatino Linotype" w:hAnsi="Palatino Linotype"/>
          <w:sz w:val="22"/>
          <w:szCs w:val="22"/>
        </w:rPr>
      </w:pPr>
    </w:p>
    <w:p w:rsidR="00345F87" w:rsidRDefault="00345F87" w:rsidP="00345F87">
      <w:pPr>
        <w:rPr>
          <w:rFonts w:ascii="Palatino Linotype" w:hAnsi="Palatino Linotype"/>
          <w:sz w:val="22"/>
          <w:szCs w:val="22"/>
        </w:rPr>
      </w:pPr>
      <w:r w:rsidRPr="00D82003">
        <w:rPr>
          <w:rFonts w:ascii="Palatino Linotype" w:hAnsi="Palatino Linotype"/>
          <w:sz w:val="22"/>
          <w:szCs w:val="22"/>
        </w:rPr>
        <w:br w:type="page"/>
      </w:r>
    </w:p>
    <w:tbl>
      <w:tblPr>
        <w:tblpPr w:leftFromText="180" w:rightFromText="180" w:vertAnchor="page" w:horzAnchor="margin" w:tblpX="594" w:tblpY="1535"/>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884"/>
      </w:tblGrid>
      <w:tr w:rsidR="00345F87" w:rsidRPr="00D82003" w:rsidTr="00345F87">
        <w:trPr>
          <w:cantSplit/>
          <w:trHeight w:val="420"/>
        </w:trPr>
        <w:tc>
          <w:tcPr>
            <w:tcW w:w="9612" w:type="dxa"/>
            <w:gridSpan w:val="2"/>
            <w:shd w:val="clear" w:color="auto" w:fill="000000"/>
          </w:tcPr>
          <w:p w:rsidR="00345F87" w:rsidRPr="00D82003" w:rsidRDefault="004C2ABC" w:rsidP="00345F87">
            <w:pPr>
              <w:pStyle w:val="Heading1"/>
              <w:jc w:val="center"/>
              <w:rPr>
                <w:szCs w:val="22"/>
              </w:rPr>
            </w:pPr>
            <w:r w:rsidRPr="00D82003">
              <w:rPr>
                <w:szCs w:val="22"/>
              </w:rPr>
              <w:t>General Report Description</w:t>
            </w:r>
          </w:p>
        </w:tc>
      </w:tr>
      <w:tr w:rsidR="00345F87" w:rsidRPr="00D82003" w:rsidTr="00345F87">
        <w:trPr>
          <w:cantSplit/>
        </w:trPr>
        <w:tc>
          <w:tcPr>
            <w:tcW w:w="9612" w:type="dxa"/>
            <w:gridSpan w:val="2"/>
            <w:shd w:val="clear" w:color="auto" w:fill="BFBFBF"/>
            <w:vAlign w:val="center"/>
          </w:tcPr>
          <w:p w:rsidR="00345F87" w:rsidRPr="00D82003" w:rsidRDefault="00345F87" w:rsidP="000F1F5E">
            <w:pPr>
              <w:spacing w:before="120" w:after="120"/>
              <w:rPr>
                <w:rFonts w:ascii="Palatino Linotype" w:hAnsi="Palatino Linotype"/>
                <w:b/>
                <w:bCs/>
                <w:sz w:val="22"/>
                <w:szCs w:val="22"/>
              </w:rPr>
            </w:pPr>
            <w:r w:rsidRPr="00D82003">
              <w:rPr>
                <w:rFonts w:ascii="Palatino Linotype" w:hAnsi="Palatino Linotype"/>
                <w:b/>
                <w:bCs/>
                <w:sz w:val="22"/>
                <w:szCs w:val="22"/>
              </w:rPr>
              <w:t>QR-</w:t>
            </w:r>
            <w:r w:rsidR="000F1F5E">
              <w:rPr>
                <w:rFonts w:ascii="Palatino Linotype" w:hAnsi="Palatino Linotype"/>
                <w:b/>
                <w:bCs/>
                <w:sz w:val="22"/>
                <w:szCs w:val="22"/>
              </w:rPr>
              <w:t>KSV</w:t>
            </w:r>
            <w:r w:rsidRPr="00D82003">
              <w:rPr>
                <w:rFonts w:ascii="Palatino Linotype" w:hAnsi="Palatino Linotype"/>
                <w:b/>
                <w:bCs/>
                <w:sz w:val="22"/>
                <w:szCs w:val="22"/>
              </w:rPr>
              <w:t xml:space="preserve">    Key Staff </w:t>
            </w:r>
            <w:r w:rsidR="000F1F5E">
              <w:rPr>
                <w:rFonts w:ascii="Palatino Linotype" w:hAnsi="Palatino Linotype"/>
                <w:b/>
                <w:bCs/>
                <w:sz w:val="22"/>
                <w:szCs w:val="22"/>
              </w:rPr>
              <w:t>Vacancy</w:t>
            </w:r>
          </w:p>
        </w:tc>
      </w:tr>
      <w:tr w:rsidR="00345F87" w:rsidRPr="00D82003" w:rsidTr="00345F87">
        <w:tc>
          <w:tcPr>
            <w:tcW w:w="1728" w:type="dxa"/>
            <w:shd w:val="clear" w:color="auto" w:fill="BFBFBF"/>
          </w:tcPr>
          <w:p w:rsidR="00345F87" w:rsidRPr="00D82003" w:rsidRDefault="00345F87" w:rsidP="00345F87">
            <w:pPr>
              <w:spacing w:before="60" w:after="60"/>
              <w:rPr>
                <w:rFonts w:ascii="Palatino Linotype" w:hAnsi="Palatino Linotype"/>
                <w:b/>
                <w:bCs/>
                <w:sz w:val="22"/>
                <w:szCs w:val="22"/>
              </w:rPr>
            </w:pPr>
            <w:r w:rsidRPr="00D82003">
              <w:rPr>
                <w:rFonts w:ascii="Palatino Linotype" w:hAnsi="Palatino Linotype"/>
                <w:b/>
                <w:bCs/>
                <w:sz w:val="22"/>
                <w:szCs w:val="22"/>
              </w:rPr>
              <w:t>Purpose</w:t>
            </w:r>
          </w:p>
        </w:tc>
        <w:tc>
          <w:tcPr>
            <w:tcW w:w="7884" w:type="dxa"/>
          </w:tcPr>
          <w:p w:rsidR="00345F87" w:rsidRPr="00D82003" w:rsidRDefault="00345F87" w:rsidP="00D82FF5">
            <w:pPr>
              <w:spacing w:before="60" w:after="60"/>
              <w:rPr>
                <w:rFonts w:ascii="Palatino Linotype" w:hAnsi="Palatino Linotype"/>
                <w:sz w:val="22"/>
                <w:szCs w:val="22"/>
              </w:rPr>
            </w:pPr>
            <w:r w:rsidRPr="00D82003">
              <w:rPr>
                <w:rFonts w:ascii="Palatino Linotype" w:hAnsi="Palatino Linotype"/>
                <w:sz w:val="22"/>
                <w:szCs w:val="22"/>
              </w:rPr>
              <w:t xml:space="preserve">Confirm that the </w:t>
            </w:r>
            <w:r w:rsidR="003166E4">
              <w:rPr>
                <w:rFonts w:ascii="Palatino Linotype" w:hAnsi="Palatino Linotype"/>
                <w:sz w:val="22"/>
                <w:szCs w:val="22"/>
              </w:rPr>
              <w:t>PA v</w:t>
            </w:r>
            <w:r w:rsidR="00D82FF5">
              <w:rPr>
                <w:rFonts w:ascii="Palatino Linotype" w:hAnsi="Palatino Linotype"/>
                <w:sz w:val="22"/>
                <w:szCs w:val="22"/>
              </w:rPr>
              <w:t>endor</w:t>
            </w:r>
            <w:r w:rsidRPr="00D82003">
              <w:rPr>
                <w:rFonts w:ascii="Palatino Linotype" w:hAnsi="Palatino Linotype"/>
                <w:sz w:val="22"/>
                <w:szCs w:val="22"/>
              </w:rPr>
              <w:t xml:space="preserve"> is appropriately staffed when key staff vacancies occur.</w:t>
            </w:r>
          </w:p>
        </w:tc>
      </w:tr>
      <w:tr w:rsidR="00345F87" w:rsidRPr="00D82003" w:rsidTr="00345F87">
        <w:tc>
          <w:tcPr>
            <w:tcW w:w="1728" w:type="dxa"/>
            <w:shd w:val="clear" w:color="auto" w:fill="BFBFBF"/>
          </w:tcPr>
          <w:p w:rsidR="00345F87" w:rsidRPr="00D82003" w:rsidRDefault="00345F87" w:rsidP="00345F87">
            <w:pPr>
              <w:spacing w:before="60" w:after="60"/>
              <w:rPr>
                <w:rFonts w:ascii="Palatino Linotype" w:hAnsi="Palatino Linotype"/>
                <w:b/>
                <w:bCs/>
                <w:sz w:val="22"/>
                <w:szCs w:val="22"/>
              </w:rPr>
            </w:pPr>
            <w:r w:rsidRPr="00D82003">
              <w:rPr>
                <w:rFonts w:ascii="Palatino Linotype" w:hAnsi="Palatino Linotype"/>
                <w:b/>
                <w:bCs/>
                <w:sz w:val="22"/>
                <w:szCs w:val="22"/>
              </w:rPr>
              <w:t>Format</w:t>
            </w:r>
          </w:p>
        </w:tc>
        <w:tc>
          <w:tcPr>
            <w:tcW w:w="7884" w:type="dxa"/>
          </w:tcPr>
          <w:p w:rsidR="00345F87" w:rsidRPr="00D82003" w:rsidRDefault="00345F87" w:rsidP="00345F87">
            <w:pPr>
              <w:pStyle w:val="FootnoteText"/>
              <w:spacing w:before="60" w:after="60"/>
              <w:rPr>
                <w:rFonts w:ascii="Palatino Linotype" w:hAnsi="Palatino Linotype"/>
                <w:sz w:val="22"/>
                <w:szCs w:val="22"/>
              </w:rPr>
            </w:pPr>
            <w:r w:rsidRPr="00D82003">
              <w:rPr>
                <w:rFonts w:ascii="Palatino Linotype" w:hAnsi="Palatino Linotype"/>
                <w:sz w:val="22"/>
                <w:szCs w:val="22"/>
              </w:rPr>
              <w:t>Excel template</w:t>
            </w:r>
          </w:p>
        </w:tc>
      </w:tr>
      <w:tr w:rsidR="00345F87" w:rsidRPr="00D82003" w:rsidTr="00345F87">
        <w:tc>
          <w:tcPr>
            <w:tcW w:w="1728" w:type="dxa"/>
            <w:shd w:val="clear" w:color="auto" w:fill="BFBFBF"/>
          </w:tcPr>
          <w:p w:rsidR="00345F87" w:rsidRPr="00D82003" w:rsidRDefault="00345F87" w:rsidP="00345F87">
            <w:pPr>
              <w:spacing w:before="60" w:after="60"/>
              <w:rPr>
                <w:rFonts w:ascii="Palatino Linotype" w:hAnsi="Palatino Linotype"/>
                <w:b/>
                <w:bCs/>
                <w:sz w:val="22"/>
                <w:szCs w:val="22"/>
              </w:rPr>
            </w:pPr>
            <w:r w:rsidRPr="00D82003">
              <w:rPr>
                <w:rFonts w:ascii="Palatino Linotype" w:hAnsi="Palatino Linotype"/>
                <w:b/>
                <w:sz w:val="22"/>
                <w:szCs w:val="22"/>
              </w:rPr>
              <w:t>Qualifications/ Definitions</w:t>
            </w:r>
          </w:p>
        </w:tc>
        <w:tc>
          <w:tcPr>
            <w:tcW w:w="7884" w:type="dxa"/>
          </w:tcPr>
          <w:p w:rsidR="00345F87" w:rsidRPr="00D82003" w:rsidRDefault="00345F87" w:rsidP="00345F87">
            <w:pPr>
              <w:pStyle w:val="FootnoteText"/>
              <w:spacing w:before="60" w:after="60"/>
              <w:rPr>
                <w:rFonts w:ascii="Palatino Linotype" w:hAnsi="Palatino Linotype"/>
                <w:sz w:val="22"/>
                <w:szCs w:val="22"/>
              </w:rPr>
            </w:pPr>
            <w:r w:rsidRPr="00D82003">
              <w:rPr>
                <w:rFonts w:ascii="Palatino Linotype" w:hAnsi="Palatino Linotype"/>
                <w:sz w:val="22"/>
                <w:szCs w:val="22"/>
              </w:rPr>
              <w:t xml:space="preserve">This is a conditional report submitted </w:t>
            </w:r>
            <w:r w:rsidR="00D82FF5">
              <w:rPr>
                <w:rFonts w:ascii="Palatino Linotype" w:hAnsi="Palatino Linotype"/>
                <w:sz w:val="22"/>
                <w:szCs w:val="22"/>
              </w:rPr>
              <w:t xml:space="preserve">quarterly and </w:t>
            </w:r>
            <w:r w:rsidRPr="00D82003">
              <w:rPr>
                <w:rFonts w:ascii="Palatino Linotype" w:hAnsi="Palatino Linotype"/>
                <w:sz w:val="22"/>
                <w:szCs w:val="22"/>
              </w:rPr>
              <w:t xml:space="preserve">on an ad hoc basis if the </w:t>
            </w:r>
            <w:r w:rsidR="003166E4">
              <w:rPr>
                <w:rFonts w:ascii="Palatino Linotype" w:hAnsi="Palatino Linotype"/>
                <w:sz w:val="22"/>
                <w:szCs w:val="22"/>
              </w:rPr>
              <w:t>PA v</w:t>
            </w:r>
            <w:r w:rsidR="00D82FF5">
              <w:rPr>
                <w:rFonts w:ascii="Palatino Linotype" w:hAnsi="Palatino Linotype"/>
                <w:sz w:val="22"/>
                <w:szCs w:val="22"/>
              </w:rPr>
              <w:t>endor</w:t>
            </w:r>
            <w:r w:rsidRPr="00D82003">
              <w:rPr>
                <w:rFonts w:ascii="Palatino Linotype" w:hAnsi="Palatino Linotype"/>
                <w:sz w:val="22"/>
                <w:szCs w:val="22"/>
              </w:rPr>
              <w:t xml:space="preserve"> has vacancies for any of the positions listed below.  </w:t>
            </w:r>
          </w:p>
          <w:p w:rsidR="00345F87" w:rsidRPr="00D82003" w:rsidRDefault="00345F87" w:rsidP="000F1F5E">
            <w:pPr>
              <w:pStyle w:val="FootnoteText"/>
              <w:spacing w:before="60" w:after="60"/>
              <w:rPr>
                <w:rFonts w:ascii="Palatino Linotype" w:hAnsi="Palatino Linotype"/>
                <w:sz w:val="22"/>
                <w:szCs w:val="22"/>
              </w:rPr>
            </w:pPr>
            <w:r w:rsidRPr="00D82003">
              <w:rPr>
                <w:rFonts w:ascii="Palatino Linotype" w:hAnsi="Palatino Linotype"/>
                <w:sz w:val="22"/>
                <w:szCs w:val="22"/>
              </w:rPr>
              <w:t xml:space="preserve">The </w:t>
            </w:r>
            <w:r w:rsidR="003166E4">
              <w:rPr>
                <w:rFonts w:ascii="Palatino Linotype" w:hAnsi="Palatino Linotype"/>
                <w:sz w:val="22"/>
                <w:szCs w:val="22"/>
              </w:rPr>
              <w:t>PA v</w:t>
            </w:r>
            <w:r w:rsidR="00D82FF5">
              <w:rPr>
                <w:rFonts w:ascii="Palatino Linotype" w:hAnsi="Palatino Linotype"/>
                <w:sz w:val="22"/>
                <w:szCs w:val="22"/>
              </w:rPr>
              <w:t>endor</w:t>
            </w:r>
            <w:r w:rsidRPr="00D82003">
              <w:rPr>
                <w:rFonts w:ascii="Palatino Linotype" w:hAnsi="Palatino Linotype"/>
                <w:sz w:val="22"/>
                <w:szCs w:val="22"/>
              </w:rPr>
              <w:t xml:space="preserve"> must </w:t>
            </w:r>
            <w:r w:rsidRPr="000F1F5E">
              <w:rPr>
                <w:rFonts w:ascii="Palatino Linotype" w:hAnsi="Palatino Linotype"/>
                <w:sz w:val="22"/>
                <w:szCs w:val="22"/>
              </w:rPr>
              <w:t xml:space="preserve">submit this report to OMPP </w:t>
            </w:r>
            <w:r w:rsidR="000F1F5E" w:rsidRPr="000F1F5E">
              <w:rPr>
                <w:rFonts w:ascii="Palatino Linotype" w:hAnsi="Palatino Linotype"/>
                <w:sz w:val="22"/>
                <w:szCs w:val="22"/>
              </w:rPr>
              <w:t>quarterly and</w:t>
            </w:r>
            <w:r w:rsidR="000F1F5E" w:rsidRPr="000F1F5E">
              <w:rPr>
                <w:rFonts w:ascii="Palatino Linotype" w:hAnsi="Palatino Linotype"/>
                <w:snapToGrid w:val="0"/>
                <w:sz w:val="22"/>
                <w:szCs w:val="22"/>
              </w:rPr>
              <w:t xml:space="preserve"> shall immediately notify the State when a key staff vacancy occurs.  The vendor shall provide the State with status update reports every 30 days on the progress of the replacement candidate recruiting process until a qualified candidate is hired.  The </w:t>
            </w:r>
            <w:r w:rsidR="003166E4">
              <w:rPr>
                <w:rFonts w:ascii="Palatino Linotype" w:hAnsi="Palatino Linotype"/>
                <w:snapToGrid w:val="0"/>
                <w:sz w:val="22"/>
                <w:szCs w:val="22"/>
              </w:rPr>
              <w:t xml:space="preserve">PA </w:t>
            </w:r>
            <w:r w:rsidR="000F1F5E" w:rsidRPr="000F1F5E">
              <w:rPr>
                <w:rFonts w:ascii="Palatino Linotype" w:hAnsi="Palatino Linotype"/>
                <w:snapToGrid w:val="0"/>
                <w:sz w:val="22"/>
                <w:szCs w:val="22"/>
              </w:rPr>
              <w:t>vendor shall have in place a qualified replacement, accepted by the State, within sixty (60) calendar days of the</w:t>
            </w:r>
            <w:r w:rsidR="000F1F5E" w:rsidRPr="000F1F5E">
              <w:rPr>
                <w:rFonts w:ascii="Palatino Linotype" w:hAnsi="Palatino Linotype"/>
                <w:snapToGrid w:val="0"/>
              </w:rPr>
              <w:t xml:space="preserve"> </w:t>
            </w:r>
            <w:r w:rsidR="000F1F5E" w:rsidRPr="000F1F5E">
              <w:rPr>
                <w:rFonts w:ascii="Palatino Linotype" w:hAnsi="Palatino Linotype"/>
                <w:snapToGrid w:val="0"/>
                <w:sz w:val="22"/>
                <w:szCs w:val="22"/>
              </w:rPr>
              <w:t>last day of employment of the departing key personnel.</w:t>
            </w:r>
            <w:r w:rsidR="000F1F5E">
              <w:rPr>
                <w:snapToGrid w:val="0"/>
              </w:rPr>
              <w:t xml:space="preserve"> </w:t>
            </w:r>
          </w:p>
        </w:tc>
      </w:tr>
      <w:tr w:rsidR="00345F87" w:rsidRPr="00D82003" w:rsidTr="00345F87">
        <w:trPr>
          <w:cantSplit/>
          <w:trHeight w:val="420"/>
        </w:trPr>
        <w:tc>
          <w:tcPr>
            <w:tcW w:w="9612" w:type="dxa"/>
            <w:gridSpan w:val="2"/>
            <w:shd w:val="clear" w:color="auto" w:fill="000000"/>
          </w:tcPr>
          <w:p w:rsidR="00345F87" w:rsidRPr="00D82003" w:rsidRDefault="00345F87" w:rsidP="000F1F5E">
            <w:pPr>
              <w:spacing w:before="60" w:after="60"/>
              <w:jc w:val="center"/>
              <w:rPr>
                <w:rFonts w:ascii="Palatino Linotype" w:hAnsi="Palatino Linotype"/>
                <w:b/>
                <w:bCs/>
                <w:sz w:val="22"/>
                <w:szCs w:val="22"/>
              </w:rPr>
            </w:pPr>
            <w:r w:rsidRPr="00D82003">
              <w:rPr>
                <w:rFonts w:ascii="Palatino Linotype" w:hAnsi="Palatino Linotype"/>
                <w:b/>
                <w:bCs/>
                <w:sz w:val="22"/>
                <w:szCs w:val="22"/>
              </w:rPr>
              <w:t>QR-</w:t>
            </w:r>
            <w:r w:rsidR="000F1F5E">
              <w:rPr>
                <w:rFonts w:ascii="Palatino Linotype" w:hAnsi="Palatino Linotype"/>
                <w:b/>
                <w:bCs/>
                <w:sz w:val="22"/>
                <w:szCs w:val="22"/>
              </w:rPr>
              <w:t>KSV</w:t>
            </w:r>
            <w:r w:rsidRPr="00D82003">
              <w:rPr>
                <w:rFonts w:ascii="Palatino Linotype" w:hAnsi="Palatino Linotype"/>
                <w:b/>
                <w:bCs/>
                <w:sz w:val="22"/>
                <w:szCs w:val="22"/>
              </w:rPr>
              <w:t xml:space="preserve"> Data Elements</w:t>
            </w:r>
          </w:p>
        </w:tc>
      </w:tr>
      <w:tr w:rsidR="00345F87" w:rsidRPr="00D82003" w:rsidTr="00345F87">
        <w:trPr>
          <w:cantSplit/>
          <w:trHeight w:val="420"/>
        </w:trPr>
        <w:tc>
          <w:tcPr>
            <w:tcW w:w="1728" w:type="dxa"/>
            <w:shd w:val="clear" w:color="auto" w:fill="BFBFBF"/>
          </w:tcPr>
          <w:p w:rsidR="00345F87" w:rsidRPr="00D82003" w:rsidRDefault="00345F87" w:rsidP="00345F87">
            <w:pPr>
              <w:spacing w:before="60" w:after="60"/>
              <w:rPr>
                <w:rFonts w:ascii="Palatino Linotype" w:hAnsi="Palatino Linotype"/>
                <w:b/>
                <w:bCs/>
                <w:sz w:val="22"/>
                <w:szCs w:val="22"/>
              </w:rPr>
            </w:pPr>
            <w:r w:rsidRPr="00D82003">
              <w:rPr>
                <w:rFonts w:ascii="Palatino Linotype" w:hAnsi="Palatino Linotype"/>
                <w:b/>
                <w:bCs/>
                <w:sz w:val="22"/>
                <w:szCs w:val="22"/>
              </w:rPr>
              <w:t xml:space="preserve">Item 1  </w:t>
            </w:r>
          </w:p>
        </w:tc>
        <w:tc>
          <w:tcPr>
            <w:tcW w:w="7884" w:type="dxa"/>
            <w:shd w:val="clear" w:color="auto" w:fill="BFBFBF"/>
          </w:tcPr>
          <w:p w:rsidR="00345F87" w:rsidRPr="00D82003" w:rsidRDefault="00345F87" w:rsidP="00345F87">
            <w:pPr>
              <w:spacing w:before="60" w:after="60"/>
              <w:rPr>
                <w:rFonts w:ascii="Palatino Linotype" w:hAnsi="Palatino Linotype"/>
                <w:b/>
                <w:bCs/>
                <w:sz w:val="22"/>
                <w:szCs w:val="22"/>
              </w:rPr>
            </w:pPr>
            <w:r w:rsidRPr="00D82003">
              <w:rPr>
                <w:rFonts w:ascii="Palatino Linotype" w:hAnsi="Palatino Linotype"/>
                <w:b/>
                <w:bCs/>
                <w:sz w:val="22"/>
                <w:szCs w:val="22"/>
              </w:rPr>
              <w:t>Key staff position</w:t>
            </w:r>
          </w:p>
        </w:tc>
      </w:tr>
      <w:tr w:rsidR="00345F87" w:rsidRPr="00D82003" w:rsidTr="00345F87">
        <w:trPr>
          <w:cantSplit/>
          <w:trHeight w:val="525"/>
        </w:trPr>
        <w:tc>
          <w:tcPr>
            <w:tcW w:w="1728" w:type="dxa"/>
            <w:shd w:val="clear" w:color="auto" w:fill="F2F2F2"/>
          </w:tcPr>
          <w:p w:rsidR="00345F87" w:rsidRPr="004C2ABC" w:rsidRDefault="00345F87" w:rsidP="00345F87">
            <w:pPr>
              <w:pStyle w:val="Heading3"/>
              <w:keepNext w:val="0"/>
              <w:spacing w:before="60" w:after="60"/>
              <w:rPr>
                <w:rFonts w:ascii="Palatino Linotype" w:hAnsi="Palatino Linotype"/>
                <w:i w:val="0"/>
                <w:smallCaps w:val="0"/>
                <w:sz w:val="22"/>
                <w:szCs w:val="22"/>
              </w:rPr>
            </w:pPr>
            <w:r w:rsidRPr="004C2ABC">
              <w:rPr>
                <w:rFonts w:ascii="Palatino Linotype" w:hAnsi="Palatino Linotype"/>
                <w:i w:val="0"/>
                <w:smallCaps w:val="0"/>
                <w:sz w:val="22"/>
                <w:szCs w:val="22"/>
              </w:rPr>
              <w:t xml:space="preserve">Description </w:t>
            </w:r>
          </w:p>
        </w:tc>
        <w:tc>
          <w:tcPr>
            <w:tcW w:w="7884" w:type="dxa"/>
          </w:tcPr>
          <w:p w:rsidR="00345F87" w:rsidRPr="00D82003" w:rsidRDefault="00345F87" w:rsidP="00345F87">
            <w:pPr>
              <w:spacing w:before="60" w:after="60"/>
              <w:rPr>
                <w:rFonts w:ascii="Palatino Linotype" w:hAnsi="Palatino Linotype"/>
                <w:sz w:val="22"/>
                <w:szCs w:val="22"/>
              </w:rPr>
            </w:pPr>
            <w:r w:rsidRPr="00D82003">
              <w:rPr>
                <w:rFonts w:ascii="Palatino Linotype" w:hAnsi="Palatino Linotype"/>
                <w:sz w:val="22"/>
                <w:szCs w:val="22"/>
              </w:rPr>
              <w:t>Identify the vacant key staff position from those listed here that are required per the contract.</w:t>
            </w:r>
          </w:p>
          <w:p w:rsidR="00345F87" w:rsidRPr="00D82003" w:rsidRDefault="00345F87" w:rsidP="00345F87">
            <w:pPr>
              <w:spacing w:before="60" w:after="60"/>
              <w:rPr>
                <w:rFonts w:ascii="Palatino Linotype" w:hAnsi="Palatino Linotype"/>
                <w:b/>
                <w:sz w:val="22"/>
                <w:szCs w:val="22"/>
              </w:rPr>
            </w:pPr>
          </w:p>
          <w:p w:rsidR="00345F87" w:rsidRPr="00D82003" w:rsidRDefault="00345F87" w:rsidP="00345F87">
            <w:pPr>
              <w:spacing w:before="60" w:after="60"/>
              <w:rPr>
                <w:rFonts w:ascii="Palatino Linotype" w:hAnsi="Palatino Linotype"/>
                <w:sz w:val="22"/>
                <w:szCs w:val="22"/>
              </w:rPr>
            </w:pPr>
            <w:r w:rsidRPr="00D82003">
              <w:rPr>
                <w:rFonts w:ascii="Palatino Linotype" w:hAnsi="Palatino Linotype"/>
                <w:b/>
                <w:sz w:val="22"/>
                <w:szCs w:val="22"/>
              </w:rPr>
              <w:t>Key staff include:</w:t>
            </w:r>
            <w:r w:rsidRPr="00D82003">
              <w:rPr>
                <w:rFonts w:ascii="Palatino Linotype" w:hAnsi="Palatino Linotype"/>
                <w:sz w:val="22"/>
                <w:szCs w:val="22"/>
              </w:rPr>
              <w:t xml:space="preserve"> </w:t>
            </w:r>
          </w:p>
          <w:p w:rsidR="00345F87" w:rsidRPr="00D82003" w:rsidRDefault="000F1F5E" w:rsidP="00345F87">
            <w:pPr>
              <w:pStyle w:val="ListParagraph"/>
              <w:numPr>
                <w:ilvl w:val="0"/>
                <w:numId w:val="13"/>
              </w:numPr>
              <w:spacing w:before="60" w:after="60"/>
              <w:rPr>
                <w:rFonts w:ascii="Palatino Linotype" w:hAnsi="Palatino Linotype"/>
                <w:sz w:val="22"/>
                <w:szCs w:val="22"/>
              </w:rPr>
            </w:pPr>
            <w:r>
              <w:rPr>
                <w:rFonts w:ascii="Palatino Linotype" w:hAnsi="Palatino Linotype"/>
                <w:sz w:val="22"/>
                <w:szCs w:val="22"/>
              </w:rPr>
              <w:t>Prior Authorization/Utilization Management Manager</w:t>
            </w:r>
          </w:p>
          <w:p w:rsidR="00345F87" w:rsidRPr="00D82003" w:rsidRDefault="00345F87" w:rsidP="00345F87">
            <w:pPr>
              <w:pStyle w:val="ListParagraph"/>
              <w:numPr>
                <w:ilvl w:val="0"/>
                <w:numId w:val="13"/>
              </w:numPr>
              <w:spacing w:before="60" w:after="60"/>
              <w:rPr>
                <w:rFonts w:ascii="Palatino Linotype" w:hAnsi="Palatino Linotype"/>
                <w:sz w:val="22"/>
                <w:szCs w:val="22"/>
              </w:rPr>
            </w:pPr>
            <w:r w:rsidRPr="00D82003">
              <w:rPr>
                <w:rFonts w:ascii="Palatino Linotype" w:hAnsi="Palatino Linotype"/>
                <w:sz w:val="22"/>
                <w:szCs w:val="22"/>
              </w:rPr>
              <w:t>Medical Director</w:t>
            </w:r>
          </w:p>
          <w:p w:rsidR="00345F87" w:rsidRPr="000F1F5E" w:rsidRDefault="00345F87" w:rsidP="00345F87">
            <w:pPr>
              <w:pStyle w:val="ListParagraph"/>
              <w:numPr>
                <w:ilvl w:val="0"/>
                <w:numId w:val="13"/>
              </w:numPr>
              <w:spacing w:before="60" w:after="60"/>
              <w:rPr>
                <w:rFonts w:ascii="Palatino Linotype" w:hAnsi="Palatino Linotype"/>
                <w:sz w:val="22"/>
                <w:szCs w:val="22"/>
              </w:rPr>
            </w:pPr>
            <w:r w:rsidRPr="00D82003">
              <w:rPr>
                <w:rFonts w:ascii="Palatino Linotype" w:hAnsi="Palatino Linotype"/>
                <w:sz w:val="22"/>
                <w:szCs w:val="22"/>
              </w:rPr>
              <w:t>Management Information Systems (MIS) Coordinator</w:t>
            </w:r>
          </w:p>
        </w:tc>
      </w:tr>
      <w:tr w:rsidR="00345F87" w:rsidRPr="00D82003" w:rsidTr="00345F87">
        <w:trPr>
          <w:cantSplit/>
          <w:trHeight w:val="525"/>
        </w:trPr>
        <w:tc>
          <w:tcPr>
            <w:tcW w:w="1728" w:type="dxa"/>
            <w:shd w:val="clear" w:color="auto" w:fill="BFBFBF"/>
          </w:tcPr>
          <w:p w:rsidR="00345F87" w:rsidRPr="000F1F5E" w:rsidRDefault="00345F87" w:rsidP="00345F87">
            <w:pPr>
              <w:pStyle w:val="Heading3"/>
              <w:keepNext w:val="0"/>
              <w:spacing w:before="60" w:after="60"/>
              <w:rPr>
                <w:rFonts w:ascii="Palatino Linotype" w:hAnsi="Palatino Linotype"/>
                <w:i w:val="0"/>
                <w:smallCaps w:val="0"/>
                <w:sz w:val="22"/>
                <w:szCs w:val="22"/>
              </w:rPr>
            </w:pPr>
            <w:r w:rsidRPr="000F1F5E">
              <w:rPr>
                <w:rFonts w:ascii="Palatino Linotype" w:hAnsi="Palatino Linotype"/>
                <w:i w:val="0"/>
                <w:smallCaps w:val="0"/>
                <w:sz w:val="22"/>
                <w:szCs w:val="22"/>
              </w:rPr>
              <w:t>Item 2</w:t>
            </w:r>
          </w:p>
        </w:tc>
        <w:tc>
          <w:tcPr>
            <w:tcW w:w="7884" w:type="dxa"/>
            <w:shd w:val="clear" w:color="auto" w:fill="BFBFBF"/>
          </w:tcPr>
          <w:p w:rsidR="00345F87" w:rsidRPr="00D82003" w:rsidRDefault="00345F87" w:rsidP="00345F87">
            <w:pPr>
              <w:spacing w:before="60" w:after="60"/>
              <w:rPr>
                <w:rFonts w:ascii="Palatino Linotype" w:hAnsi="Palatino Linotype"/>
                <w:b/>
                <w:sz w:val="22"/>
                <w:szCs w:val="22"/>
              </w:rPr>
            </w:pPr>
            <w:r w:rsidRPr="00D82003">
              <w:rPr>
                <w:rFonts w:ascii="Palatino Linotype" w:hAnsi="Palatino Linotype"/>
                <w:b/>
                <w:sz w:val="22"/>
                <w:szCs w:val="22"/>
              </w:rPr>
              <w:t>Staff Name</w:t>
            </w:r>
          </w:p>
        </w:tc>
      </w:tr>
      <w:tr w:rsidR="00345F87" w:rsidRPr="00D82003" w:rsidTr="00345F87">
        <w:trPr>
          <w:cantSplit/>
          <w:trHeight w:val="525"/>
        </w:trPr>
        <w:tc>
          <w:tcPr>
            <w:tcW w:w="1728" w:type="dxa"/>
            <w:shd w:val="clear" w:color="auto" w:fill="F2F2F2"/>
          </w:tcPr>
          <w:p w:rsidR="00345F87" w:rsidRPr="004C2ABC" w:rsidRDefault="00345F87" w:rsidP="00345F87">
            <w:pPr>
              <w:pStyle w:val="Heading3"/>
              <w:keepNext w:val="0"/>
              <w:spacing w:before="60" w:after="60"/>
              <w:rPr>
                <w:rFonts w:ascii="Palatino Linotype" w:hAnsi="Palatino Linotype"/>
                <w:i w:val="0"/>
                <w:smallCaps w:val="0"/>
                <w:sz w:val="22"/>
                <w:szCs w:val="22"/>
              </w:rPr>
            </w:pPr>
            <w:r w:rsidRPr="004C2ABC">
              <w:rPr>
                <w:rFonts w:ascii="Palatino Linotype" w:hAnsi="Palatino Linotype"/>
                <w:i w:val="0"/>
                <w:smallCaps w:val="0"/>
                <w:sz w:val="22"/>
                <w:szCs w:val="22"/>
              </w:rPr>
              <w:t>Description</w:t>
            </w:r>
          </w:p>
        </w:tc>
        <w:tc>
          <w:tcPr>
            <w:tcW w:w="7884" w:type="dxa"/>
          </w:tcPr>
          <w:p w:rsidR="00345F87" w:rsidRPr="00D82003" w:rsidRDefault="00345F87" w:rsidP="00345F87">
            <w:pPr>
              <w:spacing w:before="60" w:after="60"/>
              <w:rPr>
                <w:rFonts w:ascii="Palatino Linotype" w:hAnsi="Palatino Linotype"/>
                <w:sz w:val="22"/>
                <w:szCs w:val="22"/>
              </w:rPr>
            </w:pPr>
            <w:r w:rsidRPr="00D82003">
              <w:rPr>
                <w:rFonts w:ascii="Palatino Linotype" w:hAnsi="Palatino Linotype"/>
                <w:sz w:val="22"/>
                <w:szCs w:val="22"/>
              </w:rPr>
              <w:t>First and Last Name of the individual vacating the position.</w:t>
            </w:r>
          </w:p>
        </w:tc>
      </w:tr>
      <w:tr w:rsidR="00345F87" w:rsidRPr="00D82003" w:rsidTr="00345F87">
        <w:trPr>
          <w:cantSplit/>
          <w:trHeight w:val="525"/>
        </w:trPr>
        <w:tc>
          <w:tcPr>
            <w:tcW w:w="1728" w:type="dxa"/>
            <w:shd w:val="clear" w:color="auto" w:fill="BFBFBF"/>
          </w:tcPr>
          <w:p w:rsidR="00345F87" w:rsidRPr="000F1F5E" w:rsidRDefault="00345F87" w:rsidP="00345F87">
            <w:pPr>
              <w:pStyle w:val="Heading3"/>
              <w:keepNext w:val="0"/>
              <w:spacing w:before="60" w:after="60"/>
              <w:rPr>
                <w:rFonts w:ascii="Palatino Linotype" w:hAnsi="Palatino Linotype"/>
                <w:i w:val="0"/>
                <w:smallCaps w:val="0"/>
                <w:sz w:val="22"/>
                <w:szCs w:val="22"/>
              </w:rPr>
            </w:pPr>
            <w:r w:rsidRPr="000F1F5E">
              <w:rPr>
                <w:rFonts w:ascii="Palatino Linotype" w:hAnsi="Palatino Linotype"/>
                <w:i w:val="0"/>
                <w:smallCaps w:val="0"/>
                <w:sz w:val="22"/>
                <w:szCs w:val="22"/>
              </w:rPr>
              <w:t>Item 3</w:t>
            </w:r>
          </w:p>
        </w:tc>
        <w:tc>
          <w:tcPr>
            <w:tcW w:w="7884" w:type="dxa"/>
            <w:shd w:val="clear" w:color="auto" w:fill="BFBFBF"/>
          </w:tcPr>
          <w:p w:rsidR="00345F87" w:rsidRPr="00D82003" w:rsidRDefault="00345F87" w:rsidP="00345F87">
            <w:pPr>
              <w:spacing w:before="60" w:after="60"/>
              <w:rPr>
                <w:rFonts w:ascii="Palatino Linotype" w:hAnsi="Palatino Linotype"/>
                <w:b/>
                <w:sz w:val="22"/>
                <w:szCs w:val="22"/>
              </w:rPr>
            </w:pPr>
            <w:r w:rsidRPr="00D82003">
              <w:rPr>
                <w:rFonts w:ascii="Palatino Linotype" w:hAnsi="Palatino Linotype"/>
                <w:b/>
                <w:sz w:val="22"/>
                <w:szCs w:val="22"/>
              </w:rPr>
              <w:t>Title</w:t>
            </w:r>
          </w:p>
        </w:tc>
      </w:tr>
      <w:tr w:rsidR="00345F87" w:rsidRPr="00D82003" w:rsidTr="00345F87">
        <w:trPr>
          <w:cantSplit/>
          <w:trHeight w:val="525"/>
        </w:trPr>
        <w:tc>
          <w:tcPr>
            <w:tcW w:w="1728" w:type="dxa"/>
            <w:shd w:val="clear" w:color="auto" w:fill="F2F2F2"/>
          </w:tcPr>
          <w:p w:rsidR="00345F87" w:rsidRPr="004C2ABC" w:rsidRDefault="00345F87" w:rsidP="00345F87">
            <w:pPr>
              <w:pStyle w:val="Heading3"/>
              <w:keepNext w:val="0"/>
              <w:spacing w:before="60" w:after="60"/>
              <w:rPr>
                <w:rFonts w:ascii="Palatino Linotype" w:hAnsi="Palatino Linotype"/>
                <w:i w:val="0"/>
                <w:smallCaps w:val="0"/>
                <w:sz w:val="22"/>
                <w:szCs w:val="22"/>
              </w:rPr>
            </w:pPr>
            <w:r w:rsidRPr="004C2ABC">
              <w:rPr>
                <w:rFonts w:ascii="Palatino Linotype" w:hAnsi="Palatino Linotype"/>
                <w:i w:val="0"/>
                <w:smallCaps w:val="0"/>
                <w:sz w:val="22"/>
                <w:szCs w:val="22"/>
              </w:rPr>
              <w:t>Description</w:t>
            </w:r>
          </w:p>
        </w:tc>
        <w:tc>
          <w:tcPr>
            <w:tcW w:w="7884" w:type="dxa"/>
          </w:tcPr>
          <w:p w:rsidR="00345F87" w:rsidRPr="00D82003" w:rsidRDefault="00345F87" w:rsidP="00345F87">
            <w:pPr>
              <w:spacing w:before="60" w:after="60"/>
              <w:rPr>
                <w:rFonts w:ascii="Palatino Linotype" w:hAnsi="Palatino Linotype"/>
                <w:sz w:val="22"/>
                <w:szCs w:val="22"/>
              </w:rPr>
            </w:pPr>
            <w:r w:rsidRPr="00D82003">
              <w:rPr>
                <w:rFonts w:ascii="Palatino Linotype" w:hAnsi="Palatino Linotype"/>
                <w:sz w:val="22"/>
                <w:szCs w:val="22"/>
              </w:rPr>
              <w:t>The MCE’s title of the staff position that will be left vacant.</w:t>
            </w:r>
          </w:p>
        </w:tc>
      </w:tr>
      <w:tr w:rsidR="00345F87" w:rsidRPr="00D82003" w:rsidTr="00345F87">
        <w:trPr>
          <w:cantSplit/>
          <w:trHeight w:val="525"/>
        </w:trPr>
        <w:tc>
          <w:tcPr>
            <w:tcW w:w="1728" w:type="dxa"/>
            <w:shd w:val="clear" w:color="auto" w:fill="BFBFBF"/>
          </w:tcPr>
          <w:p w:rsidR="00345F87" w:rsidRPr="004C2ABC" w:rsidRDefault="00345F87" w:rsidP="004C2ABC">
            <w:pPr>
              <w:pStyle w:val="Heading3"/>
              <w:keepNext w:val="0"/>
              <w:spacing w:before="120" w:after="120"/>
              <w:rPr>
                <w:rFonts w:ascii="Palatino Linotype" w:hAnsi="Palatino Linotype"/>
                <w:i w:val="0"/>
                <w:smallCaps w:val="0"/>
                <w:sz w:val="22"/>
                <w:szCs w:val="22"/>
              </w:rPr>
            </w:pPr>
            <w:r w:rsidRPr="004C2ABC">
              <w:rPr>
                <w:rFonts w:ascii="Palatino Linotype" w:hAnsi="Palatino Linotype"/>
                <w:i w:val="0"/>
                <w:smallCaps w:val="0"/>
                <w:sz w:val="22"/>
                <w:szCs w:val="22"/>
              </w:rPr>
              <w:t>Item 4</w:t>
            </w:r>
          </w:p>
        </w:tc>
        <w:tc>
          <w:tcPr>
            <w:tcW w:w="7884" w:type="dxa"/>
            <w:shd w:val="clear" w:color="auto" w:fill="BFBFBF"/>
          </w:tcPr>
          <w:p w:rsidR="00345F87" w:rsidRPr="00D82003" w:rsidRDefault="00345F87" w:rsidP="004C2ABC">
            <w:pPr>
              <w:spacing w:before="120" w:after="120"/>
              <w:rPr>
                <w:rFonts w:ascii="Palatino Linotype" w:hAnsi="Palatino Linotype"/>
                <w:b/>
                <w:sz w:val="22"/>
                <w:szCs w:val="22"/>
              </w:rPr>
            </w:pPr>
            <w:r w:rsidRPr="00D82003">
              <w:rPr>
                <w:rFonts w:ascii="Palatino Linotype" w:hAnsi="Palatino Linotype"/>
                <w:b/>
                <w:sz w:val="22"/>
                <w:szCs w:val="22"/>
              </w:rPr>
              <w:t>Plan for Covering Vacancy in Interim</w:t>
            </w:r>
          </w:p>
        </w:tc>
      </w:tr>
      <w:tr w:rsidR="00345F87" w:rsidRPr="00D82003" w:rsidTr="00345F87">
        <w:trPr>
          <w:cantSplit/>
          <w:trHeight w:val="525"/>
        </w:trPr>
        <w:tc>
          <w:tcPr>
            <w:tcW w:w="1728" w:type="dxa"/>
            <w:shd w:val="clear" w:color="auto" w:fill="F2F2F2"/>
          </w:tcPr>
          <w:p w:rsidR="00345F87" w:rsidRPr="004C2ABC" w:rsidRDefault="00345F87" w:rsidP="00345F87">
            <w:pPr>
              <w:pStyle w:val="Heading3"/>
              <w:keepNext w:val="0"/>
              <w:spacing w:before="60" w:after="60"/>
              <w:rPr>
                <w:rFonts w:ascii="Palatino Linotype" w:hAnsi="Palatino Linotype"/>
                <w:i w:val="0"/>
                <w:smallCaps w:val="0"/>
                <w:sz w:val="22"/>
                <w:szCs w:val="22"/>
              </w:rPr>
            </w:pPr>
            <w:r w:rsidRPr="004C2ABC">
              <w:rPr>
                <w:rFonts w:ascii="Palatino Linotype" w:hAnsi="Palatino Linotype"/>
                <w:i w:val="0"/>
                <w:smallCaps w:val="0"/>
                <w:sz w:val="22"/>
                <w:szCs w:val="22"/>
              </w:rPr>
              <w:t>Description</w:t>
            </w:r>
          </w:p>
        </w:tc>
        <w:tc>
          <w:tcPr>
            <w:tcW w:w="7884" w:type="dxa"/>
          </w:tcPr>
          <w:p w:rsidR="00345F87" w:rsidRPr="00D82003" w:rsidRDefault="00345F87" w:rsidP="00345F87">
            <w:pPr>
              <w:spacing w:before="60" w:after="60"/>
              <w:rPr>
                <w:rFonts w:ascii="Palatino Linotype" w:hAnsi="Palatino Linotype"/>
                <w:sz w:val="22"/>
                <w:szCs w:val="22"/>
              </w:rPr>
            </w:pPr>
            <w:r w:rsidRPr="00D82003">
              <w:rPr>
                <w:rFonts w:ascii="Palatino Linotype" w:hAnsi="Palatino Linotype"/>
                <w:sz w:val="22"/>
                <w:szCs w:val="22"/>
              </w:rPr>
              <w:t>A written plan describing how the coverage of duties will be managed in the interim to filling the position.</w:t>
            </w:r>
          </w:p>
        </w:tc>
      </w:tr>
      <w:tr w:rsidR="00345F87" w:rsidRPr="00D82003" w:rsidTr="00345F87">
        <w:trPr>
          <w:cantSplit/>
          <w:trHeight w:val="525"/>
        </w:trPr>
        <w:tc>
          <w:tcPr>
            <w:tcW w:w="1728" w:type="dxa"/>
            <w:shd w:val="clear" w:color="auto" w:fill="BFBFBF"/>
          </w:tcPr>
          <w:p w:rsidR="00345F87" w:rsidRPr="004C2ABC" w:rsidRDefault="00345F87" w:rsidP="004C2ABC">
            <w:pPr>
              <w:pStyle w:val="Heading3"/>
              <w:keepNext w:val="0"/>
              <w:spacing w:before="120" w:after="120"/>
              <w:rPr>
                <w:rFonts w:ascii="Palatino Linotype" w:hAnsi="Palatino Linotype"/>
                <w:i w:val="0"/>
                <w:smallCaps w:val="0"/>
                <w:sz w:val="22"/>
                <w:szCs w:val="22"/>
              </w:rPr>
            </w:pPr>
            <w:r w:rsidRPr="004C2ABC">
              <w:rPr>
                <w:rFonts w:ascii="Palatino Linotype" w:hAnsi="Palatino Linotype"/>
                <w:i w:val="0"/>
                <w:smallCaps w:val="0"/>
                <w:sz w:val="22"/>
                <w:szCs w:val="22"/>
              </w:rPr>
              <w:t>Item 5</w:t>
            </w:r>
          </w:p>
        </w:tc>
        <w:tc>
          <w:tcPr>
            <w:tcW w:w="7884" w:type="dxa"/>
            <w:shd w:val="clear" w:color="auto" w:fill="BFBFBF"/>
          </w:tcPr>
          <w:p w:rsidR="00345F87" w:rsidRPr="00D82003" w:rsidRDefault="00345F87" w:rsidP="004C2ABC">
            <w:pPr>
              <w:spacing w:before="120" w:after="120"/>
              <w:rPr>
                <w:rFonts w:ascii="Palatino Linotype" w:hAnsi="Palatino Linotype"/>
                <w:b/>
                <w:sz w:val="22"/>
                <w:szCs w:val="22"/>
              </w:rPr>
            </w:pPr>
            <w:r w:rsidRPr="00D82003">
              <w:rPr>
                <w:rFonts w:ascii="Palatino Linotype" w:hAnsi="Palatino Linotype"/>
                <w:b/>
                <w:sz w:val="22"/>
                <w:szCs w:val="22"/>
              </w:rPr>
              <w:t>Contact Info (email and phone)</w:t>
            </w:r>
          </w:p>
        </w:tc>
      </w:tr>
      <w:tr w:rsidR="00345F87" w:rsidRPr="00D82003" w:rsidTr="00345F87">
        <w:trPr>
          <w:cantSplit/>
          <w:trHeight w:val="525"/>
        </w:trPr>
        <w:tc>
          <w:tcPr>
            <w:tcW w:w="1728" w:type="dxa"/>
            <w:shd w:val="clear" w:color="auto" w:fill="F2F2F2"/>
          </w:tcPr>
          <w:p w:rsidR="00345F87" w:rsidRPr="004C2ABC" w:rsidRDefault="00345F87" w:rsidP="00345F87">
            <w:pPr>
              <w:pStyle w:val="Heading3"/>
              <w:keepNext w:val="0"/>
              <w:spacing w:before="60" w:after="60"/>
              <w:rPr>
                <w:rFonts w:ascii="Palatino Linotype" w:hAnsi="Palatino Linotype"/>
                <w:i w:val="0"/>
                <w:smallCaps w:val="0"/>
                <w:sz w:val="22"/>
                <w:szCs w:val="22"/>
              </w:rPr>
            </w:pPr>
            <w:r w:rsidRPr="004C2ABC">
              <w:rPr>
                <w:rFonts w:ascii="Palatino Linotype" w:hAnsi="Palatino Linotype"/>
                <w:i w:val="0"/>
                <w:smallCaps w:val="0"/>
                <w:sz w:val="22"/>
                <w:szCs w:val="22"/>
              </w:rPr>
              <w:t>Description</w:t>
            </w:r>
          </w:p>
        </w:tc>
        <w:tc>
          <w:tcPr>
            <w:tcW w:w="7884" w:type="dxa"/>
          </w:tcPr>
          <w:p w:rsidR="00345F87" w:rsidRPr="00D82003" w:rsidRDefault="00345F87" w:rsidP="00345F87">
            <w:pPr>
              <w:spacing w:before="60" w:after="60"/>
              <w:rPr>
                <w:rFonts w:ascii="Palatino Linotype" w:hAnsi="Palatino Linotype"/>
                <w:sz w:val="22"/>
                <w:szCs w:val="22"/>
              </w:rPr>
            </w:pPr>
            <w:r w:rsidRPr="00D82003">
              <w:rPr>
                <w:rFonts w:ascii="Palatino Linotype" w:hAnsi="Palatino Linotype"/>
                <w:sz w:val="22"/>
                <w:szCs w:val="22"/>
              </w:rPr>
              <w:t>Provide the full name, email and telephone number for the contact person who will be responsible for overseeing the duties in the interim.</w:t>
            </w:r>
          </w:p>
        </w:tc>
      </w:tr>
      <w:tr w:rsidR="00345F87" w:rsidRPr="00D82003" w:rsidTr="00345F87">
        <w:trPr>
          <w:cantSplit/>
          <w:trHeight w:val="525"/>
        </w:trPr>
        <w:tc>
          <w:tcPr>
            <w:tcW w:w="1728" w:type="dxa"/>
            <w:shd w:val="clear" w:color="auto" w:fill="BFBFBF" w:themeFill="background1" w:themeFillShade="BF"/>
          </w:tcPr>
          <w:p w:rsidR="00345F87" w:rsidRPr="004C2ABC" w:rsidRDefault="00345F87" w:rsidP="004C2ABC">
            <w:pPr>
              <w:pStyle w:val="Heading3"/>
              <w:keepNext w:val="0"/>
              <w:spacing w:before="120" w:after="120"/>
              <w:rPr>
                <w:rFonts w:ascii="Palatino Linotype" w:hAnsi="Palatino Linotype"/>
                <w:i w:val="0"/>
                <w:smallCaps w:val="0"/>
                <w:sz w:val="22"/>
                <w:szCs w:val="22"/>
              </w:rPr>
            </w:pPr>
            <w:r w:rsidRPr="004C2ABC">
              <w:rPr>
                <w:rFonts w:ascii="Palatino Linotype" w:hAnsi="Palatino Linotype"/>
                <w:i w:val="0"/>
                <w:smallCaps w:val="0"/>
                <w:sz w:val="22"/>
                <w:szCs w:val="22"/>
              </w:rPr>
              <w:t>Item 6</w:t>
            </w:r>
          </w:p>
        </w:tc>
        <w:tc>
          <w:tcPr>
            <w:tcW w:w="7884" w:type="dxa"/>
            <w:shd w:val="clear" w:color="auto" w:fill="BFBFBF" w:themeFill="background1" w:themeFillShade="BF"/>
          </w:tcPr>
          <w:p w:rsidR="00345F87" w:rsidRPr="00D82003" w:rsidRDefault="00345F87" w:rsidP="004C2ABC">
            <w:pPr>
              <w:spacing w:before="120" w:after="120"/>
              <w:rPr>
                <w:rFonts w:ascii="Palatino Linotype" w:hAnsi="Palatino Linotype"/>
                <w:sz w:val="22"/>
                <w:szCs w:val="22"/>
              </w:rPr>
            </w:pPr>
            <w:r w:rsidRPr="00D82003">
              <w:rPr>
                <w:rFonts w:ascii="Palatino Linotype" w:hAnsi="Palatino Linotype"/>
                <w:b/>
                <w:sz w:val="22"/>
                <w:szCs w:val="22"/>
              </w:rPr>
              <w:t>Plan for Filling Vacancy</w:t>
            </w:r>
          </w:p>
        </w:tc>
      </w:tr>
      <w:tr w:rsidR="00345F87" w:rsidRPr="00D82003" w:rsidTr="00345F87">
        <w:trPr>
          <w:cantSplit/>
          <w:trHeight w:val="525"/>
        </w:trPr>
        <w:tc>
          <w:tcPr>
            <w:tcW w:w="1728" w:type="dxa"/>
            <w:shd w:val="clear" w:color="auto" w:fill="F2F2F2" w:themeFill="background1" w:themeFillShade="F2"/>
          </w:tcPr>
          <w:p w:rsidR="00345F87" w:rsidRPr="004C2ABC" w:rsidRDefault="00345F87" w:rsidP="00345F87">
            <w:pPr>
              <w:pStyle w:val="Heading3"/>
              <w:keepNext w:val="0"/>
              <w:spacing w:before="60" w:after="60"/>
              <w:rPr>
                <w:rFonts w:ascii="Palatino Linotype" w:hAnsi="Palatino Linotype"/>
                <w:i w:val="0"/>
                <w:smallCaps w:val="0"/>
                <w:sz w:val="22"/>
                <w:szCs w:val="22"/>
              </w:rPr>
            </w:pPr>
            <w:r w:rsidRPr="004C2ABC">
              <w:rPr>
                <w:rFonts w:ascii="Palatino Linotype" w:hAnsi="Palatino Linotype"/>
                <w:i w:val="0"/>
                <w:smallCaps w:val="0"/>
                <w:sz w:val="22"/>
                <w:szCs w:val="22"/>
              </w:rPr>
              <w:t>Description</w:t>
            </w:r>
          </w:p>
        </w:tc>
        <w:tc>
          <w:tcPr>
            <w:tcW w:w="7884" w:type="dxa"/>
            <w:shd w:val="clear" w:color="auto" w:fill="auto"/>
          </w:tcPr>
          <w:p w:rsidR="00345F87" w:rsidRPr="00D82003" w:rsidRDefault="00345F87" w:rsidP="00345F87">
            <w:pPr>
              <w:spacing w:before="60" w:after="60"/>
              <w:rPr>
                <w:rFonts w:ascii="Palatino Linotype" w:hAnsi="Palatino Linotype"/>
                <w:b/>
                <w:sz w:val="22"/>
                <w:szCs w:val="22"/>
              </w:rPr>
            </w:pPr>
            <w:r w:rsidRPr="00D82003">
              <w:rPr>
                <w:rFonts w:ascii="Palatino Linotype" w:hAnsi="Palatino Linotype"/>
                <w:sz w:val="22"/>
                <w:szCs w:val="22"/>
              </w:rPr>
              <w:t>A written plan describing the hiring process, timeline and target date for permanently filling the vacancy.</w:t>
            </w:r>
          </w:p>
        </w:tc>
      </w:tr>
      <w:tr w:rsidR="00345F87" w:rsidRPr="00D82003" w:rsidTr="00345F87">
        <w:trPr>
          <w:cantSplit/>
          <w:trHeight w:val="525"/>
        </w:trPr>
        <w:tc>
          <w:tcPr>
            <w:tcW w:w="1728" w:type="dxa"/>
            <w:shd w:val="clear" w:color="auto" w:fill="BFBFBF" w:themeFill="background1" w:themeFillShade="BF"/>
          </w:tcPr>
          <w:p w:rsidR="00345F87" w:rsidRPr="004C2ABC" w:rsidRDefault="00345F87" w:rsidP="004C2ABC">
            <w:pPr>
              <w:pStyle w:val="Heading3"/>
              <w:keepNext w:val="0"/>
              <w:spacing w:before="120" w:after="120"/>
              <w:rPr>
                <w:rFonts w:ascii="Palatino Linotype" w:hAnsi="Palatino Linotype"/>
                <w:i w:val="0"/>
                <w:smallCaps w:val="0"/>
                <w:sz w:val="22"/>
                <w:szCs w:val="22"/>
              </w:rPr>
            </w:pPr>
            <w:r w:rsidRPr="004C2ABC">
              <w:rPr>
                <w:rFonts w:ascii="Palatino Linotype" w:hAnsi="Palatino Linotype"/>
                <w:i w:val="0"/>
                <w:smallCaps w:val="0"/>
                <w:sz w:val="22"/>
                <w:szCs w:val="22"/>
              </w:rPr>
              <w:t>Item 7</w:t>
            </w:r>
          </w:p>
        </w:tc>
        <w:tc>
          <w:tcPr>
            <w:tcW w:w="7884" w:type="dxa"/>
            <w:shd w:val="clear" w:color="auto" w:fill="BFBFBF" w:themeFill="background1" w:themeFillShade="BF"/>
          </w:tcPr>
          <w:p w:rsidR="00345F87" w:rsidRPr="00D82003" w:rsidRDefault="00345F87" w:rsidP="004C2ABC">
            <w:pPr>
              <w:spacing w:before="120" w:after="120"/>
              <w:rPr>
                <w:rFonts w:ascii="Palatino Linotype" w:hAnsi="Palatino Linotype"/>
                <w:b/>
                <w:sz w:val="22"/>
                <w:szCs w:val="22"/>
              </w:rPr>
            </w:pPr>
            <w:r w:rsidRPr="00D82003">
              <w:rPr>
                <w:rFonts w:ascii="Palatino Linotype" w:hAnsi="Palatino Linotype"/>
                <w:b/>
                <w:sz w:val="22"/>
                <w:szCs w:val="22"/>
              </w:rPr>
              <w:t>Status</w:t>
            </w:r>
          </w:p>
        </w:tc>
      </w:tr>
      <w:tr w:rsidR="00345F87" w:rsidRPr="00D82003" w:rsidTr="00345F87">
        <w:trPr>
          <w:cantSplit/>
          <w:trHeight w:val="525"/>
        </w:trPr>
        <w:tc>
          <w:tcPr>
            <w:tcW w:w="1728" w:type="dxa"/>
            <w:shd w:val="clear" w:color="auto" w:fill="F2F2F2" w:themeFill="background1" w:themeFillShade="F2"/>
          </w:tcPr>
          <w:p w:rsidR="00345F87" w:rsidRPr="004C2ABC" w:rsidRDefault="00345F87" w:rsidP="00345F87">
            <w:pPr>
              <w:pStyle w:val="Heading3"/>
              <w:keepNext w:val="0"/>
              <w:spacing w:before="60" w:after="60"/>
              <w:rPr>
                <w:rFonts w:ascii="Palatino Linotype" w:hAnsi="Palatino Linotype"/>
                <w:i w:val="0"/>
                <w:smallCaps w:val="0"/>
                <w:sz w:val="22"/>
                <w:szCs w:val="22"/>
              </w:rPr>
            </w:pPr>
            <w:r w:rsidRPr="004C2ABC">
              <w:rPr>
                <w:rFonts w:ascii="Palatino Linotype" w:hAnsi="Palatino Linotype"/>
                <w:i w:val="0"/>
                <w:smallCaps w:val="0"/>
                <w:sz w:val="22"/>
                <w:szCs w:val="22"/>
              </w:rPr>
              <w:t>Description</w:t>
            </w:r>
          </w:p>
        </w:tc>
        <w:tc>
          <w:tcPr>
            <w:tcW w:w="7884" w:type="dxa"/>
            <w:shd w:val="clear" w:color="auto" w:fill="auto"/>
          </w:tcPr>
          <w:p w:rsidR="00345F87" w:rsidRPr="00D82003" w:rsidRDefault="00345F87" w:rsidP="00345F87">
            <w:pPr>
              <w:spacing w:before="60" w:after="60"/>
              <w:rPr>
                <w:rFonts w:ascii="Palatino Linotype" w:hAnsi="Palatino Linotype"/>
                <w:b/>
                <w:sz w:val="22"/>
                <w:szCs w:val="22"/>
              </w:rPr>
            </w:pPr>
            <w:r w:rsidRPr="00D82003">
              <w:rPr>
                <w:rFonts w:ascii="Palatino Linotype" w:hAnsi="Palatino Linotype"/>
                <w:sz w:val="22"/>
                <w:szCs w:val="22"/>
              </w:rPr>
              <w:t>If the position remains vacant for a duration that extends to a new quarterly reporting period, provide an update to the report as to progress, revised target dates, or changes to the staffing plan.</w:t>
            </w:r>
          </w:p>
        </w:tc>
      </w:tr>
    </w:tbl>
    <w:p w:rsidR="00345F87" w:rsidRDefault="00345F87" w:rsidP="004C2ABC">
      <w:pPr>
        <w:rPr>
          <w:rFonts w:ascii="Palatino Linotype" w:hAnsi="Palatino Linotype"/>
          <w:sz w:val="22"/>
          <w:szCs w:val="22"/>
        </w:rPr>
      </w:pPr>
    </w:p>
    <w:p w:rsidR="004B7812" w:rsidRDefault="004B7812" w:rsidP="004C2ABC">
      <w:pPr>
        <w:rPr>
          <w:rFonts w:ascii="Palatino Linotype" w:hAnsi="Palatino Linotype"/>
          <w:sz w:val="22"/>
          <w:szCs w:val="22"/>
        </w:rPr>
      </w:pPr>
    </w:p>
    <w:p w:rsidR="004B7812" w:rsidRDefault="004B7812">
      <w:pPr>
        <w:rPr>
          <w:rFonts w:ascii="Palatino Linotype" w:hAnsi="Palatino Linotype"/>
          <w:sz w:val="22"/>
          <w:szCs w:val="22"/>
        </w:rPr>
      </w:pPr>
      <w:r>
        <w:rPr>
          <w:rFonts w:ascii="Palatino Linotype" w:hAnsi="Palatino Linotype"/>
          <w:sz w:val="22"/>
          <w:szCs w:val="22"/>
        </w:rPr>
        <w:br w:type="page"/>
      </w:r>
    </w:p>
    <w:tbl>
      <w:tblPr>
        <w:tblpPr w:leftFromText="180" w:rightFromText="180" w:vertAnchor="page" w:horzAnchor="margin" w:tblpX="594" w:tblpY="1535"/>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830"/>
      </w:tblGrid>
      <w:tr w:rsidR="004B7812" w:rsidRPr="00126ECB" w:rsidTr="004B7812">
        <w:trPr>
          <w:cantSplit/>
          <w:trHeight w:val="420"/>
        </w:trPr>
        <w:tc>
          <w:tcPr>
            <w:tcW w:w="9558" w:type="dxa"/>
            <w:gridSpan w:val="2"/>
            <w:shd w:val="clear" w:color="auto" w:fill="000000"/>
          </w:tcPr>
          <w:p w:rsidR="004B7812" w:rsidRPr="00126ECB" w:rsidRDefault="004B7812" w:rsidP="003B32FE">
            <w:pPr>
              <w:pStyle w:val="Heading1"/>
              <w:jc w:val="center"/>
            </w:pPr>
            <w:r w:rsidRPr="00126ECB">
              <w:t>General Report Description</w:t>
            </w:r>
          </w:p>
        </w:tc>
      </w:tr>
      <w:tr w:rsidR="004B7812" w:rsidRPr="00126ECB" w:rsidTr="004B7812">
        <w:trPr>
          <w:cantSplit/>
        </w:trPr>
        <w:tc>
          <w:tcPr>
            <w:tcW w:w="9558" w:type="dxa"/>
            <w:gridSpan w:val="2"/>
            <w:shd w:val="clear" w:color="auto" w:fill="BFBFBF"/>
            <w:vAlign w:val="center"/>
          </w:tcPr>
          <w:p w:rsidR="004B7812" w:rsidRPr="00126ECB" w:rsidRDefault="004B7812" w:rsidP="004B7812">
            <w:pPr>
              <w:spacing w:before="60" w:after="60"/>
              <w:rPr>
                <w:rFonts w:ascii="Palatino Linotype" w:hAnsi="Palatino Linotype"/>
                <w:b/>
                <w:bCs/>
                <w:sz w:val="22"/>
              </w:rPr>
            </w:pPr>
            <w:r w:rsidRPr="00126ECB">
              <w:rPr>
                <w:rFonts w:ascii="Palatino Linotype" w:hAnsi="Palatino Linotype"/>
                <w:b/>
                <w:bCs/>
                <w:sz w:val="22"/>
              </w:rPr>
              <w:t>QR-VC  Vendor Contact Sheet</w:t>
            </w:r>
          </w:p>
        </w:tc>
      </w:tr>
      <w:tr w:rsidR="004B7812" w:rsidRPr="00126ECB" w:rsidTr="004B7812">
        <w:tc>
          <w:tcPr>
            <w:tcW w:w="1728" w:type="dxa"/>
            <w:shd w:val="clear" w:color="auto" w:fill="BFBFBF"/>
          </w:tcPr>
          <w:p w:rsidR="004B7812" w:rsidRPr="00126ECB" w:rsidRDefault="004B7812" w:rsidP="004B7812">
            <w:pPr>
              <w:spacing w:before="60" w:after="60"/>
              <w:rPr>
                <w:rFonts w:ascii="Palatino Linotype" w:hAnsi="Palatino Linotype"/>
                <w:b/>
                <w:bCs/>
                <w:sz w:val="22"/>
              </w:rPr>
            </w:pPr>
            <w:r w:rsidRPr="00126ECB">
              <w:rPr>
                <w:rFonts w:ascii="Palatino Linotype" w:hAnsi="Palatino Linotype"/>
                <w:b/>
                <w:bCs/>
                <w:sz w:val="22"/>
              </w:rPr>
              <w:t>Purpose</w:t>
            </w:r>
          </w:p>
        </w:tc>
        <w:tc>
          <w:tcPr>
            <w:tcW w:w="7830" w:type="dxa"/>
          </w:tcPr>
          <w:p w:rsidR="004B7812" w:rsidRPr="00126ECB" w:rsidRDefault="004B7812" w:rsidP="004B7812">
            <w:pPr>
              <w:spacing w:before="60" w:after="60"/>
              <w:rPr>
                <w:rFonts w:ascii="Palatino Linotype" w:hAnsi="Palatino Linotype"/>
                <w:sz w:val="22"/>
              </w:rPr>
            </w:pPr>
            <w:r w:rsidRPr="00126ECB">
              <w:rPr>
                <w:rFonts w:ascii="Palatino Linotype" w:hAnsi="Palatino Linotype"/>
                <w:sz w:val="22"/>
              </w:rPr>
              <w:t xml:space="preserve">To confirm that the </w:t>
            </w:r>
            <w:r w:rsidR="003166E4">
              <w:rPr>
                <w:rFonts w:ascii="Palatino Linotype" w:hAnsi="Palatino Linotype"/>
                <w:sz w:val="22"/>
              </w:rPr>
              <w:t>PA v</w:t>
            </w:r>
            <w:r>
              <w:rPr>
                <w:rFonts w:ascii="Palatino Linotype" w:hAnsi="Palatino Linotype"/>
                <w:sz w:val="22"/>
              </w:rPr>
              <w:t>endor</w:t>
            </w:r>
            <w:r w:rsidRPr="00126ECB">
              <w:rPr>
                <w:rFonts w:ascii="Palatino Linotype" w:hAnsi="Palatino Linotype"/>
                <w:sz w:val="22"/>
              </w:rPr>
              <w:t xml:space="preserve"> staffing contact information is current and readily available for OMPP to contact key staff as necessary.</w:t>
            </w:r>
          </w:p>
        </w:tc>
      </w:tr>
      <w:tr w:rsidR="004B7812" w:rsidRPr="00126ECB" w:rsidTr="004B7812">
        <w:tc>
          <w:tcPr>
            <w:tcW w:w="1728" w:type="dxa"/>
            <w:shd w:val="clear" w:color="auto" w:fill="BFBFBF"/>
          </w:tcPr>
          <w:p w:rsidR="004B7812" w:rsidRPr="00126ECB" w:rsidRDefault="004B7812" w:rsidP="004B7812">
            <w:pPr>
              <w:spacing w:before="60" w:after="60"/>
              <w:rPr>
                <w:rFonts w:ascii="Palatino Linotype" w:hAnsi="Palatino Linotype"/>
                <w:b/>
                <w:bCs/>
                <w:sz w:val="22"/>
              </w:rPr>
            </w:pPr>
            <w:r w:rsidRPr="00126ECB">
              <w:rPr>
                <w:rFonts w:ascii="Palatino Linotype" w:hAnsi="Palatino Linotype"/>
                <w:b/>
                <w:bCs/>
                <w:sz w:val="22"/>
              </w:rPr>
              <w:t>Format</w:t>
            </w:r>
          </w:p>
        </w:tc>
        <w:tc>
          <w:tcPr>
            <w:tcW w:w="7830" w:type="dxa"/>
          </w:tcPr>
          <w:p w:rsidR="004B7812" w:rsidRPr="00126ECB" w:rsidRDefault="004B7812" w:rsidP="004B7812">
            <w:pPr>
              <w:pStyle w:val="FootnoteText"/>
              <w:spacing w:before="60" w:after="60"/>
              <w:rPr>
                <w:rFonts w:ascii="Palatino Linotype" w:hAnsi="Palatino Linotype"/>
                <w:sz w:val="22"/>
                <w:szCs w:val="24"/>
              </w:rPr>
            </w:pPr>
            <w:r w:rsidRPr="00126ECB">
              <w:rPr>
                <w:rFonts w:ascii="Palatino Linotype" w:hAnsi="Palatino Linotype"/>
                <w:sz w:val="22"/>
              </w:rPr>
              <w:t>Excel template</w:t>
            </w:r>
          </w:p>
        </w:tc>
      </w:tr>
      <w:tr w:rsidR="004B7812" w:rsidRPr="00126ECB" w:rsidTr="004B7812">
        <w:tc>
          <w:tcPr>
            <w:tcW w:w="1728" w:type="dxa"/>
            <w:shd w:val="clear" w:color="auto" w:fill="BFBFBF"/>
          </w:tcPr>
          <w:p w:rsidR="004B7812" w:rsidRPr="00126ECB" w:rsidRDefault="004B7812" w:rsidP="004B7812">
            <w:pPr>
              <w:spacing w:before="60" w:after="60"/>
              <w:rPr>
                <w:rFonts w:ascii="Palatino Linotype" w:hAnsi="Palatino Linotype"/>
                <w:b/>
                <w:bCs/>
                <w:sz w:val="22"/>
              </w:rPr>
            </w:pPr>
            <w:r w:rsidRPr="00126ECB">
              <w:rPr>
                <w:rFonts w:ascii="Palatino Linotype" w:hAnsi="Palatino Linotype"/>
                <w:b/>
                <w:sz w:val="22"/>
              </w:rPr>
              <w:t>Qualifications/ Definitions</w:t>
            </w:r>
          </w:p>
        </w:tc>
        <w:tc>
          <w:tcPr>
            <w:tcW w:w="7830" w:type="dxa"/>
          </w:tcPr>
          <w:p w:rsidR="004B7812" w:rsidRPr="00126ECB" w:rsidRDefault="004B7812" w:rsidP="004B7812">
            <w:pPr>
              <w:pStyle w:val="FootnoteText"/>
              <w:spacing w:before="60" w:after="60"/>
              <w:rPr>
                <w:rFonts w:ascii="Palatino Linotype" w:hAnsi="Palatino Linotype"/>
                <w:sz w:val="22"/>
                <w:szCs w:val="24"/>
              </w:rPr>
            </w:pPr>
            <w:r w:rsidRPr="00126ECB">
              <w:rPr>
                <w:rFonts w:ascii="Palatino Linotype" w:hAnsi="Palatino Linotype"/>
                <w:sz w:val="22"/>
              </w:rPr>
              <w:t xml:space="preserve">This is a quarterly and ad hoc report.  The </w:t>
            </w:r>
            <w:r w:rsidR="003166E4">
              <w:rPr>
                <w:rFonts w:ascii="Palatino Linotype" w:hAnsi="Palatino Linotype"/>
                <w:sz w:val="22"/>
              </w:rPr>
              <w:t>PA v</w:t>
            </w:r>
            <w:r>
              <w:rPr>
                <w:rFonts w:ascii="Palatino Linotype" w:hAnsi="Palatino Linotype"/>
                <w:sz w:val="22"/>
              </w:rPr>
              <w:t>endor</w:t>
            </w:r>
            <w:r w:rsidRPr="00126ECB">
              <w:rPr>
                <w:rFonts w:ascii="Palatino Linotype" w:hAnsi="Palatino Linotype"/>
                <w:sz w:val="22"/>
              </w:rPr>
              <w:t xml:space="preserve"> must at a minimum submit the report to OMPP by the last day of the month following the end of the reporting quarter. This report is to be submitted on an ad hoc basis if key staff or other primary business contact information changes. </w:t>
            </w:r>
          </w:p>
        </w:tc>
      </w:tr>
      <w:tr w:rsidR="004B7812" w:rsidRPr="00126ECB" w:rsidTr="004B7812">
        <w:trPr>
          <w:cantSplit/>
          <w:trHeight w:val="420"/>
        </w:trPr>
        <w:tc>
          <w:tcPr>
            <w:tcW w:w="9558" w:type="dxa"/>
            <w:gridSpan w:val="2"/>
            <w:shd w:val="clear" w:color="auto" w:fill="000000"/>
          </w:tcPr>
          <w:p w:rsidR="004B7812" w:rsidRPr="00126ECB" w:rsidRDefault="004B7812" w:rsidP="004B7812">
            <w:pPr>
              <w:spacing w:before="60" w:after="60"/>
              <w:jc w:val="center"/>
              <w:rPr>
                <w:rFonts w:ascii="Palatino Linotype" w:hAnsi="Palatino Linotype"/>
                <w:b/>
                <w:bCs/>
                <w:sz w:val="22"/>
              </w:rPr>
            </w:pPr>
            <w:r w:rsidRPr="00126ECB">
              <w:rPr>
                <w:rFonts w:ascii="Palatino Linotype" w:hAnsi="Palatino Linotype"/>
                <w:b/>
                <w:bCs/>
                <w:sz w:val="22"/>
              </w:rPr>
              <w:t>QR-VC1 Data Elements</w:t>
            </w:r>
          </w:p>
        </w:tc>
      </w:tr>
      <w:tr w:rsidR="004B7812" w:rsidRPr="00126ECB" w:rsidTr="004B7812">
        <w:trPr>
          <w:cantSplit/>
          <w:trHeight w:val="420"/>
        </w:trPr>
        <w:tc>
          <w:tcPr>
            <w:tcW w:w="1728" w:type="dxa"/>
            <w:shd w:val="clear" w:color="auto" w:fill="BFBFBF"/>
          </w:tcPr>
          <w:p w:rsidR="004B7812" w:rsidRPr="00126ECB" w:rsidRDefault="004B7812" w:rsidP="004B7812">
            <w:pPr>
              <w:spacing w:before="60" w:after="60"/>
              <w:rPr>
                <w:rFonts w:ascii="Palatino Linotype" w:hAnsi="Palatino Linotype"/>
                <w:b/>
                <w:bCs/>
                <w:sz w:val="22"/>
              </w:rPr>
            </w:pPr>
            <w:r w:rsidRPr="00126ECB">
              <w:rPr>
                <w:rFonts w:ascii="Palatino Linotype" w:hAnsi="Palatino Linotype"/>
                <w:b/>
                <w:bCs/>
                <w:sz w:val="22"/>
              </w:rPr>
              <w:t xml:space="preserve">Item 1  </w:t>
            </w:r>
          </w:p>
        </w:tc>
        <w:tc>
          <w:tcPr>
            <w:tcW w:w="7830" w:type="dxa"/>
            <w:shd w:val="clear" w:color="auto" w:fill="BFBFBF"/>
          </w:tcPr>
          <w:p w:rsidR="004B7812" w:rsidRPr="00126ECB" w:rsidRDefault="004B7812" w:rsidP="004B7812">
            <w:pPr>
              <w:spacing w:before="60" w:after="60"/>
              <w:rPr>
                <w:rFonts w:ascii="Palatino Linotype" w:hAnsi="Palatino Linotype"/>
                <w:b/>
                <w:bCs/>
                <w:sz w:val="22"/>
              </w:rPr>
            </w:pPr>
            <w:r w:rsidRPr="00126ECB">
              <w:rPr>
                <w:rFonts w:ascii="Palatino Linotype" w:hAnsi="Palatino Linotype"/>
                <w:b/>
                <w:bCs/>
                <w:sz w:val="22"/>
              </w:rPr>
              <w:t>All Data Elements</w:t>
            </w:r>
          </w:p>
        </w:tc>
      </w:tr>
      <w:tr w:rsidR="004B7812" w:rsidRPr="00126ECB" w:rsidTr="004B7812">
        <w:trPr>
          <w:cantSplit/>
          <w:trHeight w:val="525"/>
        </w:trPr>
        <w:tc>
          <w:tcPr>
            <w:tcW w:w="1728" w:type="dxa"/>
            <w:shd w:val="clear" w:color="auto" w:fill="F2F2F2"/>
          </w:tcPr>
          <w:p w:rsidR="004B7812" w:rsidRPr="004B7812" w:rsidRDefault="004B7812" w:rsidP="004B7812">
            <w:pPr>
              <w:pStyle w:val="Heading3"/>
              <w:keepNext w:val="0"/>
              <w:spacing w:before="60" w:after="60"/>
              <w:rPr>
                <w:rFonts w:ascii="Palatino Linotype" w:hAnsi="Palatino Linotype"/>
                <w:i w:val="0"/>
                <w:smallCaps w:val="0"/>
                <w:sz w:val="22"/>
              </w:rPr>
            </w:pPr>
            <w:r w:rsidRPr="004B7812">
              <w:rPr>
                <w:rFonts w:ascii="Palatino Linotype" w:hAnsi="Palatino Linotype"/>
                <w:i w:val="0"/>
                <w:smallCaps w:val="0"/>
                <w:sz w:val="22"/>
              </w:rPr>
              <w:t xml:space="preserve">Description </w:t>
            </w:r>
          </w:p>
        </w:tc>
        <w:tc>
          <w:tcPr>
            <w:tcW w:w="7830" w:type="dxa"/>
          </w:tcPr>
          <w:p w:rsidR="004B7812" w:rsidRPr="00126ECB" w:rsidRDefault="004B7812" w:rsidP="004B7812">
            <w:pPr>
              <w:spacing w:before="60" w:after="60"/>
              <w:rPr>
                <w:rFonts w:ascii="Palatino Linotype" w:hAnsi="Palatino Linotype"/>
                <w:sz w:val="22"/>
                <w:szCs w:val="20"/>
              </w:rPr>
            </w:pPr>
            <w:r w:rsidRPr="00126ECB">
              <w:rPr>
                <w:rFonts w:ascii="Palatino Linotype" w:hAnsi="Palatino Linotype"/>
                <w:sz w:val="22"/>
                <w:szCs w:val="20"/>
              </w:rPr>
              <w:t xml:space="preserve">Identify the required </w:t>
            </w:r>
            <w:r w:rsidR="003166E4">
              <w:rPr>
                <w:rFonts w:ascii="Palatino Linotype" w:hAnsi="Palatino Linotype"/>
                <w:sz w:val="22"/>
                <w:szCs w:val="20"/>
              </w:rPr>
              <w:t>PA</w:t>
            </w:r>
            <w:ins w:id="2" w:author="Hunter, Kelley" w:date="2016-12-08T13:24:00Z">
              <w:r w:rsidR="00E34A5C">
                <w:rPr>
                  <w:rFonts w:ascii="Palatino Linotype" w:hAnsi="Palatino Linotype"/>
                  <w:sz w:val="22"/>
                  <w:szCs w:val="20"/>
                </w:rPr>
                <w:t xml:space="preserve"> </w:t>
              </w:r>
            </w:ins>
            <w:r w:rsidR="003166E4">
              <w:rPr>
                <w:rFonts w:ascii="Palatino Linotype" w:hAnsi="Palatino Linotype"/>
                <w:sz w:val="22"/>
                <w:szCs w:val="20"/>
              </w:rPr>
              <w:t>v</w:t>
            </w:r>
            <w:r>
              <w:rPr>
                <w:rFonts w:ascii="Palatino Linotype" w:hAnsi="Palatino Linotype"/>
                <w:sz w:val="22"/>
                <w:szCs w:val="20"/>
              </w:rPr>
              <w:t>endor</w:t>
            </w:r>
            <w:r w:rsidRPr="00126ECB">
              <w:rPr>
                <w:rFonts w:ascii="Palatino Linotype" w:hAnsi="Palatino Linotype"/>
                <w:sz w:val="22"/>
                <w:szCs w:val="20"/>
              </w:rPr>
              <w:t xml:space="preserve"> contact information as </w:t>
            </w:r>
            <w:r>
              <w:rPr>
                <w:rFonts w:ascii="Palatino Linotype" w:hAnsi="Palatino Linotype"/>
                <w:sz w:val="22"/>
                <w:szCs w:val="20"/>
              </w:rPr>
              <w:t>outlined</w:t>
            </w:r>
            <w:r w:rsidRPr="00126ECB">
              <w:rPr>
                <w:rFonts w:ascii="Palatino Linotype" w:hAnsi="Palatino Linotype"/>
                <w:sz w:val="22"/>
                <w:szCs w:val="20"/>
              </w:rPr>
              <w:t xml:space="preserve"> in the </w:t>
            </w:r>
            <w:r>
              <w:rPr>
                <w:rFonts w:ascii="Palatino Linotype" w:hAnsi="Palatino Linotype"/>
                <w:sz w:val="22"/>
                <w:szCs w:val="20"/>
              </w:rPr>
              <w:t>E</w:t>
            </w:r>
            <w:r w:rsidRPr="00126ECB">
              <w:rPr>
                <w:rFonts w:ascii="Palatino Linotype" w:hAnsi="Palatino Linotype"/>
                <w:sz w:val="22"/>
                <w:szCs w:val="20"/>
              </w:rPr>
              <w:t>xcel template. This information includes but is not limited to:</w:t>
            </w:r>
          </w:p>
          <w:p w:rsidR="004B7812" w:rsidRPr="00126ECB" w:rsidRDefault="003166E4" w:rsidP="004B7812">
            <w:pPr>
              <w:pStyle w:val="ListParagraph"/>
              <w:numPr>
                <w:ilvl w:val="0"/>
                <w:numId w:val="14"/>
              </w:numPr>
              <w:spacing w:before="60" w:after="60"/>
              <w:rPr>
                <w:rFonts w:ascii="Palatino Linotype" w:hAnsi="Palatino Linotype"/>
                <w:sz w:val="22"/>
                <w:szCs w:val="20"/>
              </w:rPr>
            </w:pPr>
            <w:r>
              <w:rPr>
                <w:rFonts w:ascii="Palatino Linotype" w:hAnsi="Palatino Linotype"/>
                <w:sz w:val="22"/>
                <w:szCs w:val="20"/>
              </w:rPr>
              <w:t>PA v</w:t>
            </w:r>
            <w:r w:rsidR="004B7812">
              <w:rPr>
                <w:rFonts w:ascii="Palatino Linotype" w:hAnsi="Palatino Linotype"/>
                <w:sz w:val="22"/>
                <w:szCs w:val="20"/>
              </w:rPr>
              <w:t>endor</w:t>
            </w:r>
            <w:r w:rsidR="004B7812" w:rsidRPr="00126ECB">
              <w:rPr>
                <w:rFonts w:ascii="Palatino Linotype" w:hAnsi="Palatino Linotype"/>
                <w:sz w:val="22"/>
                <w:szCs w:val="20"/>
              </w:rPr>
              <w:t xml:space="preserve"> general mailing address</w:t>
            </w:r>
          </w:p>
          <w:p w:rsidR="004B7812" w:rsidRPr="00126ECB" w:rsidRDefault="004B7812" w:rsidP="004B7812">
            <w:pPr>
              <w:pStyle w:val="ListParagraph"/>
              <w:numPr>
                <w:ilvl w:val="0"/>
                <w:numId w:val="14"/>
              </w:numPr>
              <w:spacing w:before="60" w:after="60"/>
              <w:rPr>
                <w:rFonts w:ascii="Palatino Linotype" w:hAnsi="Palatino Linotype"/>
                <w:sz w:val="22"/>
                <w:szCs w:val="20"/>
              </w:rPr>
            </w:pPr>
            <w:r w:rsidRPr="00126ECB">
              <w:rPr>
                <w:rFonts w:ascii="Palatino Linotype" w:hAnsi="Palatino Linotype"/>
                <w:sz w:val="22"/>
                <w:szCs w:val="20"/>
              </w:rPr>
              <w:t>General phone numbers</w:t>
            </w:r>
          </w:p>
          <w:p w:rsidR="004B7812" w:rsidRPr="00126ECB" w:rsidRDefault="004B7812" w:rsidP="004B7812">
            <w:pPr>
              <w:pStyle w:val="ListParagraph"/>
              <w:numPr>
                <w:ilvl w:val="0"/>
                <w:numId w:val="14"/>
              </w:numPr>
              <w:spacing w:before="60" w:after="60"/>
              <w:rPr>
                <w:rFonts w:ascii="Palatino Linotype" w:hAnsi="Palatino Linotype"/>
                <w:sz w:val="22"/>
                <w:szCs w:val="20"/>
              </w:rPr>
            </w:pPr>
            <w:r w:rsidRPr="00126ECB">
              <w:rPr>
                <w:rFonts w:ascii="Palatino Linotype" w:hAnsi="Palatino Linotype"/>
                <w:sz w:val="22"/>
                <w:szCs w:val="20"/>
              </w:rPr>
              <w:t>Web sites</w:t>
            </w:r>
          </w:p>
          <w:p w:rsidR="004B7812" w:rsidRPr="00126ECB" w:rsidRDefault="004B7812" w:rsidP="004B7812">
            <w:pPr>
              <w:pStyle w:val="ListParagraph"/>
              <w:numPr>
                <w:ilvl w:val="0"/>
                <w:numId w:val="14"/>
              </w:numPr>
              <w:spacing w:before="60" w:after="60"/>
              <w:rPr>
                <w:rFonts w:ascii="Palatino Linotype" w:hAnsi="Palatino Linotype"/>
                <w:sz w:val="22"/>
                <w:szCs w:val="20"/>
              </w:rPr>
            </w:pPr>
            <w:r w:rsidRPr="00126ECB">
              <w:rPr>
                <w:rFonts w:ascii="Palatino Linotype" w:hAnsi="Palatino Linotype"/>
                <w:sz w:val="22"/>
                <w:szCs w:val="20"/>
              </w:rPr>
              <w:t>Key contact personnel phone and fax numbers – (key staffing positions are identified which require completion)</w:t>
            </w:r>
          </w:p>
          <w:p w:rsidR="004B7812" w:rsidRPr="00126ECB" w:rsidRDefault="004B7812" w:rsidP="004B7812">
            <w:pPr>
              <w:pStyle w:val="ListParagraph"/>
              <w:numPr>
                <w:ilvl w:val="0"/>
                <w:numId w:val="14"/>
              </w:numPr>
              <w:spacing w:before="60" w:after="60"/>
              <w:rPr>
                <w:rFonts w:ascii="Palatino Linotype" w:hAnsi="Palatino Linotype"/>
                <w:sz w:val="22"/>
                <w:szCs w:val="20"/>
              </w:rPr>
            </w:pPr>
            <w:r w:rsidRPr="00126ECB">
              <w:rPr>
                <w:rFonts w:ascii="Palatino Linotype" w:hAnsi="Palatino Linotype"/>
                <w:sz w:val="22"/>
                <w:szCs w:val="20"/>
              </w:rPr>
              <w:t>Primary work site – (if the individual’s primary work site is other than the primary business address, identify the city and state where the individual’s primary work site is located)</w:t>
            </w:r>
          </w:p>
          <w:p w:rsidR="004B7812" w:rsidRPr="00126ECB" w:rsidRDefault="004B7812" w:rsidP="004B7812">
            <w:pPr>
              <w:pStyle w:val="ListParagraph"/>
              <w:numPr>
                <w:ilvl w:val="0"/>
                <w:numId w:val="14"/>
              </w:numPr>
              <w:spacing w:before="60" w:after="60"/>
              <w:rPr>
                <w:rFonts w:ascii="Palatino Linotype" w:hAnsi="Palatino Linotype"/>
                <w:sz w:val="22"/>
                <w:szCs w:val="20"/>
              </w:rPr>
            </w:pPr>
            <w:r w:rsidRPr="00126ECB">
              <w:rPr>
                <w:rFonts w:ascii="Palatino Linotype" w:hAnsi="Palatino Linotype"/>
                <w:sz w:val="22"/>
                <w:szCs w:val="20"/>
              </w:rPr>
              <w:t>Key contact email addresses</w:t>
            </w:r>
          </w:p>
          <w:p w:rsidR="004B7812" w:rsidRPr="00126ECB" w:rsidRDefault="004B7812" w:rsidP="003B32FE">
            <w:pPr>
              <w:spacing w:before="60" w:after="60"/>
              <w:rPr>
                <w:rFonts w:ascii="Palatino Linotype" w:hAnsi="Palatino Linotype"/>
                <w:sz w:val="22"/>
                <w:szCs w:val="20"/>
              </w:rPr>
            </w:pPr>
            <w:r w:rsidRPr="00126ECB">
              <w:rPr>
                <w:rFonts w:ascii="Palatino Linotype" w:hAnsi="Palatino Linotype"/>
                <w:sz w:val="22"/>
                <w:szCs w:val="20"/>
              </w:rPr>
              <w:t xml:space="preserve">It is the responsibility of the </w:t>
            </w:r>
            <w:r w:rsidR="003166E4">
              <w:rPr>
                <w:rFonts w:ascii="Palatino Linotype" w:hAnsi="Palatino Linotype"/>
                <w:sz w:val="22"/>
                <w:szCs w:val="20"/>
              </w:rPr>
              <w:t>PA v</w:t>
            </w:r>
            <w:r>
              <w:rPr>
                <w:rFonts w:ascii="Palatino Linotype" w:hAnsi="Palatino Linotype"/>
                <w:sz w:val="22"/>
                <w:szCs w:val="20"/>
              </w:rPr>
              <w:t>endor</w:t>
            </w:r>
            <w:r w:rsidRPr="00126ECB">
              <w:rPr>
                <w:rFonts w:ascii="Palatino Linotype" w:hAnsi="Palatino Linotype"/>
                <w:sz w:val="22"/>
                <w:szCs w:val="20"/>
              </w:rPr>
              <w:t xml:space="preserve"> to ensure accurate contact information is maintained and readily available to OMPP for key staff and business function areas.</w:t>
            </w:r>
          </w:p>
        </w:tc>
      </w:tr>
    </w:tbl>
    <w:p w:rsidR="004B7812" w:rsidRPr="00126ECB" w:rsidRDefault="004B7812" w:rsidP="004B7812"/>
    <w:p w:rsidR="004B7812" w:rsidRPr="00D82003" w:rsidRDefault="004B7812" w:rsidP="004C2ABC">
      <w:pPr>
        <w:rPr>
          <w:rFonts w:ascii="Palatino Linotype" w:hAnsi="Palatino Linotype"/>
          <w:sz w:val="22"/>
          <w:szCs w:val="22"/>
        </w:rPr>
      </w:pPr>
    </w:p>
    <w:sectPr w:rsidR="004B7812" w:rsidRPr="00D82003" w:rsidSect="00856A93">
      <w:headerReference w:type="default" r:id="rId8"/>
      <w:footerReference w:type="default" r:id="rId9"/>
      <w:pgSz w:w="12240" w:h="15840" w:code="1"/>
      <w:pgMar w:top="1440" w:right="1440"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0964" w:rsidRDefault="00AA0964">
      <w:r>
        <w:separator/>
      </w:r>
    </w:p>
  </w:endnote>
  <w:endnote w:type="continuationSeparator" w:id="0">
    <w:p w:rsidR="00AA0964" w:rsidRDefault="00AA0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812" w:rsidRDefault="00EE4D98">
    <w:pPr>
      <w:pStyle w:val="Footer"/>
    </w:pPr>
    <w:r>
      <w:t>Version 1.0</w:t>
    </w:r>
    <w:r w:rsidR="00FA09BD">
      <w:tab/>
    </w:r>
    <w:r w:rsidR="00FA09BD">
      <w:tab/>
      <w:t>III-B</w:t>
    </w:r>
    <w:r w:rsidR="004B7812">
      <w:t>-</w:t>
    </w:r>
    <w:r w:rsidR="003166E4">
      <w:fldChar w:fldCharType="begin"/>
    </w:r>
    <w:r w:rsidR="003166E4">
      <w:instrText xml:space="preserve"> PAGE   \* MERGEFORMAT </w:instrText>
    </w:r>
    <w:r w:rsidR="003166E4">
      <w:fldChar w:fldCharType="separate"/>
    </w:r>
    <w:r w:rsidR="00193E30">
      <w:rPr>
        <w:noProof/>
      </w:rPr>
      <w:t>10</w:t>
    </w:r>
    <w:r w:rsidR="003166E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0964" w:rsidRDefault="00AA0964">
      <w:r>
        <w:separator/>
      </w:r>
    </w:p>
  </w:footnote>
  <w:footnote w:type="continuationSeparator" w:id="0">
    <w:p w:rsidR="00AA0964" w:rsidRDefault="00AA0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812" w:rsidRDefault="004B7812">
    <w:pPr>
      <w:pStyle w:val="Header"/>
      <w:tabs>
        <w:tab w:val="clear" w:pos="4320"/>
        <w:tab w:val="clear" w:pos="8640"/>
        <w:tab w:val="center" w:pos="4680"/>
        <w:tab w:val="right" w:pos="10472"/>
      </w:tabs>
      <w:ind w:left="374" w:right="-680"/>
      <w:jc w:val="center"/>
      <w:rPr>
        <w:rFonts w:ascii="Palatino Linotype" w:hAnsi="Palatino Linotype"/>
        <w:b/>
        <w:bCs/>
        <w:sz w:val="22"/>
      </w:rPr>
    </w:pPr>
    <w:r>
      <w:rPr>
        <w:rFonts w:ascii="Palatino Linotype" w:hAnsi="Palatino Linotype"/>
        <w:b/>
        <w:bCs/>
        <w:sz w:val="22"/>
      </w:rPr>
      <w:t>Prior Authorization</w:t>
    </w:r>
    <w:r w:rsidR="00483878">
      <w:rPr>
        <w:rFonts w:ascii="Palatino Linotype" w:hAnsi="Palatino Linotype"/>
        <w:b/>
        <w:bCs/>
        <w:sz w:val="22"/>
      </w:rPr>
      <w:t xml:space="preserve"> </w:t>
    </w:r>
    <w:r w:rsidR="005A76C3">
      <w:rPr>
        <w:rFonts w:ascii="Palatino Linotype" w:hAnsi="Palatino Linotype"/>
        <w:b/>
        <w:bCs/>
        <w:sz w:val="22"/>
      </w:rPr>
      <w:t>-</w:t>
    </w:r>
    <w:r w:rsidR="00483878">
      <w:rPr>
        <w:rFonts w:ascii="Palatino Linotype" w:hAnsi="Palatino Linotype"/>
        <w:b/>
        <w:bCs/>
        <w:sz w:val="22"/>
      </w:rPr>
      <w:t xml:space="preserve"> </w:t>
    </w:r>
    <w:r w:rsidR="005A76C3">
      <w:rPr>
        <w:rFonts w:ascii="Palatino Linotype" w:hAnsi="Palatino Linotype"/>
        <w:b/>
        <w:bCs/>
        <w:sz w:val="22"/>
      </w:rPr>
      <w:t>Utilization Management</w:t>
    </w:r>
    <w:r>
      <w:rPr>
        <w:rFonts w:ascii="Palatino Linotype" w:hAnsi="Palatino Linotype"/>
        <w:b/>
        <w:bCs/>
        <w:sz w:val="22"/>
      </w:rPr>
      <w:t xml:space="preserve"> Reporting Manual</w:t>
    </w:r>
  </w:p>
  <w:p w:rsidR="004B7812" w:rsidRDefault="004B7812">
    <w:pPr>
      <w:pStyle w:val="Header"/>
      <w:tabs>
        <w:tab w:val="right" w:pos="10472"/>
      </w:tabs>
      <w:ind w:left="374" w:right="-680"/>
      <w:jc w:val="center"/>
      <w:rPr>
        <w:rFonts w:ascii="Palatino Linotype" w:hAnsi="Palatino Linotype"/>
        <w:b/>
        <w:bCs/>
        <w:sz w:val="22"/>
      </w:rPr>
    </w:pPr>
    <w:r>
      <w:rPr>
        <w:rFonts w:ascii="Palatino Linotype" w:hAnsi="Palatino Linotype"/>
        <w:b/>
        <w:bCs/>
        <w:sz w:val="22"/>
      </w:rPr>
      <w:t>Section III - B:  Quality Management and Improvement Reports</w:t>
    </w:r>
  </w:p>
  <w:p w:rsidR="004B7812" w:rsidRDefault="004B7812">
    <w:pPr>
      <w:pStyle w:val="Header"/>
      <w:tabs>
        <w:tab w:val="right" w:pos="10472"/>
      </w:tabs>
      <w:ind w:left="374" w:right="-68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277DF"/>
    <w:multiLevelType w:val="hybridMultilevel"/>
    <w:tmpl w:val="005AE41E"/>
    <w:lvl w:ilvl="0" w:tplc="D8F4979E">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9C4D41"/>
    <w:multiLevelType w:val="hybridMultilevel"/>
    <w:tmpl w:val="0CB00ECA"/>
    <w:lvl w:ilvl="0" w:tplc="F3F6A70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A0811F1"/>
    <w:multiLevelType w:val="hybridMultilevel"/>
    <w:tmpl w:val="D9EA9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5B622E"/>
    <w:multiLevelType w:val="hybridMultilevel"/>
    <w:tmpl w:val="AA36490C"/>
    <w:lvl w:ilvl="0" w:tplc="D8F4979E">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0D0E95"/>
    <w:multiLevelType w:val="hybridMultilevel"/>
    <w:tmpl w:val="A28A0F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667B24"/>
    <w:multiLevelType w:val="hybridMultilevel"/>
    <w:tmpl w:val="AE2C40C6"/>
    <w:lvl w:ilvl="0" w:tplc="68585464">
      <w:start w:val="1"/>
      <w:numFmt w:val="bullet"/>
      <w:lvlText w:val="•"/>
      <w:lvlJc w:val="left"/>
      <w:pPr>
        <w:tabs>
          <w:tab w:val="num" w:pos="720"/>
        </w:tabs>
        <w:ind w:left="720" w:hanging="360"/>
      </w:pPr>
      <w:rPr>
        <w:rFonts w:ascii="Palatino Linotype" w:hAnsi="Palatino Linotype" w:hint="default"/>
      </w:rPr>
    </w:lvl>
    <w:lvl w:ilvl="1" w:tplc="D67C068E">
      <w:start w:val="160"/>
      <w:numFmt w:val="bullet"/>
      <w:lvlText w:val="—"/>
      <w:lvlJc w:val="left"/>
      <w:pPr>
        <w:tabs>
          <w:tab w:val="num" w:pos="1440"/>
        </w:tabs>
        <w:ind w:left="1440" w:hanging="360"/>
      </w:pPr>
      <w:rPr>
        <w:rFonts w:ascii="Palatino Linotype" w:hAnsi="Palatino Linotype" w:hint="default"/>
      </w:rPr>
    </w:lvl>
    <w:lvl w:ilvl="2" w:tplc="CAFA93D2" w:tentative="1">
      <w:start w:val="1"/>
      <w:numFmt w:val="bullet"/>
      <w:lvlText w:val="•"/>
      <w:lvlJc w:val="left"/>
      <w:pPr>
        <w:tabs>
          <w:tab w:val="num" w:pos="2160"/>
        </w:tabs>
        <w:ind w:left="2160" w:hanging="360"/>
      </w:pPr>
      <w:rPr>
        <w:rFonts w:ascii="Palatino Linotype" w:hAnsi="Palatino Linotype" w:hint="default"/>
      </w:rPr>
    </w:lvl>
    <w:lvl w:ilvl="3" w:tplc="63064710" w:tentative="1">
      <w:start w:val="1"/>
      <w:numFmt w:val="bullet"/>
      <w:lvlText w:val="•"/>
      <w:lvlJc w:val="left"/>
      <w:pPr>
        <w:tabs>
          <w:tab w:val="num" w:pos="2880"/>
        </w:tabs>
        <w:ind w:left="2880" w:hanging="360"/>
      </w:pPr>
      <w:rPr>
        <w:rFonts w:ascii="Palatino Linotype" w:hAnsi="Palatino Linotype" w:hint="default"/>
      </w:rPr>
    </w:lvl>
    <w:lvl w:ilvl="4" w:tplc="9584789E" w:tentative="1">
      <w:start w:val="1"/>
      <w:numFmt w:val="bullet"/>
      <w:lvlText w:val="•"/>
      <w:lvlJc w:val="left"/>
      <w:pPr>
        <w:tabs>
          <w:tab w:val="num" w:pos="3600"/>
        </w:tabs>
        <w:ind w:left="3600" w:hanging="360"/>
      </w:pPr>
      <w:rPr>
        <w:rFonts w:ascii="Palatino Linotype" w:hAnsi="Palatino Linotype" w:hint="default"/>
      </w:rPr>
    </w:lvl>
    <w:lvl w:ilvl="5" w:tplc="D4901EE4" w:tentative="1">
      <w:start w:val="1"/>
      <w:numFmt w:val="bullet"/>
      <w:lvlText w:val="•"/>
      <w:lvlJc w:val="left"/>
      <w:pPr>
        <w:tabs>
          <w:tab w:val="num" w:pos="4320"/>
        </w:tabs>
        <w:ind w:left="4320" w:hanging="360"/>
      </w:pPr>
      <w:rPr>
        <w:rFonts w:ascii="Palatino Linotype" w:hAnsi="Palatino Linotype" w:hint="default"/>
      </w:rPr>
    </w:lvl>
    <w:lvl w:ilvl="6" w:tplc="60503E70" w:tentative="1">
      <w:start w:val="1"/>
      <w:numFmt w:val="bullet"/>
      <w:lvlText w:val="•"/>
      <w:lvlJc w:val="left"/>
      <w:pPr>
        <w:tabs>
          <w:tab w:val="num" w:pos="5040"/>
        </w:tabs>
        <w:ind w:left="5040" w:hanging="360"/>
      </w:pPr>
      <w:rPr>
        <w:rFonts w:ascii="Palatino Linotype" w:hAnsi="Palatino Linotype" w:hint="default"/>
      </w:rPr>
    </w:lvl>
    <w:lvl w:ilvl="7" w:tplc="AB929260" w:tentative="1">
      <w:start w:val="1"/>
      <w:numFmt w:val="bullet"/>
      <w:lvlText w:val="•"/>
      <w:lvlJc w:val="left"/>
      <w:pPr>
        <w:tabs>
          <w:tab w:val="num" w:pos="5760"/>
        </w:tabs>
        <w:ind w:left="5760" w:hanging="360"/>
      </w:pPr>
      <w:rPr>
        <w:rFonts w:ascii="Palatino Linotype" w:hAnsi="Palatino Linotype" w:hint="default"/>
      </w:rPr>
    </w:lvl>
    <w:lvl w:ilvl="8" w:tplc="F53A414E" w:tentative="1">
      <w:start w:val="1"/>
      <w:numFmt w:val="bullet"/>
      <w:lvlText w:val="•"/>
      <w:lvlJc w:val="left"/>
      <w:pPr>
        <w:tabs>
          <w:tab w:val="num" w:pos="6480"/>
        </w:tabs>
        <w:ind w:left="6480" w:hanging="360"/>
      </w:pPr>
      <w:rPr>
        <w:rFonts w:ascii="Palatino Linotype" w:hAnsi="Palatino Linotype" w:hint="default"/>
      </w:rPr>
    </w:lvl>
  </w:abstractNum>
  <w:abstractNum w:abstractNumId="6" w15:restartNumberingAfterBreak="0">
    <w:nsid w:val="2D363774"/>
    <w:multiLevelType w:val="hybridMultilevel"/>
    <w:tmpl w:val="27B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4B34C5"/>
    <w:multiLevelType w:val="hybridMultilevel"/>
    <w:tmpl w:val="5E601796"/>
    <w:lvl w:ilvl="0" w:tplc="CF6E66B0">
      <w:start w:val="2"/>
      <w:numFmt w:val="bullet"/>
      <w:lvlText w:val=""/>
      <w:lvlJc w:val="left"/>
      <w:pPr>
        <w:tabs>
          <w:tab w:val="num" w:pos="720"/>
        </w:tabs>
        <w:ind w:left="720" w:hanging="360"/>
      </w:pPr>
      <w:rPr>
        <w:rFonts w:ascii="Symbol" w:hAnsi="Symbol" w:hint="default"/>
        <w:sz w:val="16"/>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9B6986"/>
    <w:multiLevelType w:val="hybridMultilevel"/>
    <w:tmpl w:val="09625ABA"/>
    <w:lvl w:ilvl="0" w:tplc="CF6E66B0">
      <w:start w:val="2"/>
      <w:numFmt w:val="bullet"/>
      <w:lvlText w:val=""/>
      <w:lvlJc w:val="left"/>
      <w:pPr>
        <w:tabs>
          <w:tab w:val="num" w:pos="720"/>
        </w:tabs>
        <w:ind w:left="720" w:hanging="360"/>
      </w:pPr>
      <w:rPr>
        <w:rFonts w:ascii="Symbol" w:hAnsi="Symbol" w:hint="default"/>
        <w:sz w:val="16"/>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D43FB1"/>
    <w:multiLevelType w:val="hybridMultilevel"/>
    <w:tmpl w:val="6A06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56407F"/>
    <w:multiLevelType w:val="hybridMultilevel"/>
    <w:tmpl w:val="0BF62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BE11BE"/>
    <w:multiLevelType w:val="hybridMultilevel"/>
    <w:tmpl w:val="9570904C"/>
    <w:lvl w:ilvl="0" w:tplc="F3F6A70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1344F10"/>
    <w:multiLevelType w:val="multilevel"/>
    <w:tmpl w:val="AE2C40C6"/>
    <w:lvl w:ilvl="0">
      <w:start w:val="1"/>
      <w:numFmt w:val="bullet"/>
      <w:lvlText w:val="•"/>
      <w:lvlJc w:val="left"/>
      <w:pPr>
        <w:tabs>
          <w:tab w:val="num" w:pos="720"/>
        </w:tabs>
        <w:ind w:left="720" w:hanging="360"/>
      </w:pPr>
      <w:rPr>
        <w:rFonts w:ascii="Palatino Linotype" w:hAnsi="Palatino Linotype" w:hint="default"/>
      </w:rPr>
    </w:lvl>
    <w:lvl w:ilvl="1">
      <w:start w:val="160"/>
      <w:numFmt w:val="bullet"/>
      <w:lvlText w:val="—"/>
      <w:lvlJc w:val="left"/>
      <w:pPr>
        <w:tabs>
          <w:tab w:val="num" w:pos="1440"/>
        </w:tabs>
        <w:ind w:left="1440" w:hanging="360"/>
      </w:pPr>
      <w:rPr>
        <w:rFonts w:ascii="Palatino Linotype" w:hAnsi="Palatino Linotype" w:hint="default"/>
      </w:rPr>
    </w:lvl>
    <w:lvl w:ilvl="2">
      <w:start w:val="1"/>
      <w:numFmt w:val="bullet"/>
      <w:lvlText w:val="•"/>
      <w:lvlJc w:val="left"/>
      <w:pPr>
        <w:tabs>
          <w:tab w:val="num" w:pos="2160"/>
        </w:tabs>
        <w:ind w:left="2160" w:hanging="360"/>
      </w:pPr>
      <w:rPr>
        <w:rFonts w:ascii="Palatino Linotype" w:hAnsi="Palatino Linotype" w:hint="default"/>
      </w:rPr>
    </w:lvl>
    <w:lvl w:ilvl="3">
      <w:start w:val="1"/>
      <w:numFmt w:val="bullet"/>
      <w:lvlText w:val="•"/>
      <w:lvlJc w:val="left"/>
      <w:pPr>
        <w:tabs>
          <w:tab w:val="num" w:pos="2880"/>
        </w:tabs>
        <w:ind w:left="2880" w:hanging="360"/>
      </w:pPr>
      <w:rPr>
        <w:rFonts w:ascii="Palatino Linotype" w:hAnsi="Palatino Linotype" w:hint="default"/>
      </w:rPr>
    </w:lvl>
    <w:lvl w:ilvl="4">
      <w:start w:val="1"/>
      <w:numFmt w:val="bullet"/>
      <w:lvlText w:val="•"/>
      <w:lvlJc w:val="left"/>
      <w:pPr>
        <w:tabs>
          <w:tab w:val="num" w:pos="3600"/>
        </w:tabs>
        <w:ind w:left="3600" w:hanging="360"/>
      </w:pPr>
      <w:rPr>
        <w:rFonts w:ascii="Palatino Linotype" w:hAnsi="Palatino Linotype" w:hint="default"/>
      </w:rPr>
    </w:lvl>
    <w:lvl w:ilvl="5">
      <w:start w:val="1"/>
      <w:numFmt w:val="bullet"/>
      <w:lvlText w:val="•"/>
      <w:lvlJc w:val="left"/>
      <w:pPr>
        <w:tabs>
          <w:tab w:val="num" w:pos="4320"/>
        </w:tabs>
        <w:ind w:left="4320" w:hanging="360"/>
      </w:pPr>
      <w:rPr>
        <w:rFonts w:ascii="Palatino Linotype" w:hAnsi="Palatino Linotype" w:hint="default"/>
      </w:rPr>
    </w:lvl>
    <w:lvl w:ilvl="6">
      <w:start w:val="1"/>
      <w:numFmt w:val="bullet"/>
      <w:lvlText w:val="•"/>
      <w:lvlJc w:val="left"/>
      <w:pPr>
        <w:tabs>
          <w:tab w:val="num" w:pos="5040"/>
        </w:tabs>
        <w:ind w:left="5040" w:hanging="360"/>
      </w:pPr>
      <w:rPr>
        <w:rFonts w:ascii="Palatino Linotype" w:hAnsi="Palatino Linotype" w:hint="default"/>
      </w:rPr>
    </w:lvl>
    <w:lvl w:ilvl="7">
      <w:start w:val="1"/>
      <w:numFmt w:val="bullet"/>
      <w:lvlText w:val="•"/>
      <w:lvlJc w:val="left"/>
      <w:pPr>
        <w:tabs>
          <w:tab w:val="num" w:pos="5760"/>
        </w:tabs>
        <w:ind w:left="5760" w:hanging="360"/>
      </w:pPr>
      <w:rPr>
        <w:rFonts w:ascii="Palatino Linotype" w:hAnsi="Palatino Linotype" w:hint="default"/>
      </w:rPr>
    </w:lvl>
    <w:lvl w:ilvl="8">
      <w:start w:val="1"/>
      <w:numFmt w:val="bullet"/>
      <w:lvlText w:val="•"/>
      <w:lvlJc w:val="left"/>
      <w:pPr>
        <w:tabs>
          <w:tab w:val="num" w:pos="6480"/>
        </w:tabs>
        <w:ind w:left="6480" w:hanging="360"/>
      </w:pPr>
      <w:rPr>
        <w:rFonts w:ascii="Palatino Linotype" w:hAnsi="Palatino Linotype" w:hint="default"/>
      </w:rPr>
    </w:lvl>
  </w:abstractNum>
  <w:abstractNum w:abstractNumId="13" w15:restartNumberingAfterBreak="0">
    <w:nsid w:val="6823440D"/>
    <w:multiLevelType w:val="hybridMultilevel"/>
    <w:tmpl w:val="DDC2E006"/>
    <w:lvl w:ilvl="0" w:tplc="68585464">
      <w:start w:val="1"/>
      <w:numFmt w:val="bullet"/>
      <w:lvlText w:val="•"/>
      <w:lvlJc w:val="left"/>
      <w:pPr>
        <w:tabs>
          <w:tab w:val="num" w:pos="720"/>
        </w:tabs>
        <w:ind w:left="720" w:hanging="360"/>
      </w:pPr>
      <w:rPr>
        <w:rFonts w:ascii="Palatino Linotype" w:hAnsi="Palatino Linotype" w:hint="default"/>
      </w:rPr>
    </w:lvl>
    <w:lvl w:ilvl="1" w:tplc="04090001">
      <w:start w:val="1"/>
      <w:numFmt w:val="bullet"/>
      <w:lvlText w:val=""/>
      <w:lvlJc w:val="left"/>
      <w:pPr>
        <w:tabs>
          <w:tab w:val="num" w:pos="1440"/>
        </w:tabs>
        <w:ind w:left="1440" w:hanging="360"/>
      </w:pPr>
      <w:rPr>
        <w:rFonts w:ascii="Symbol" w:hAnsi="Symbol" w:hint="default"/>
      </w:rPr>
    </w:lvl>
    <w:lvl w:ilvl="2" w:tplc="CAFA93D2" w:tentative="1">
      <w:start w:val="1"/>
      <w:numFmt w:val="bullet"/>
      <w:lvlText w:val="•"/>
      <w:lvlJc w:val="left"/>
      <w:pPr>
        <w:tabs>
          <w:tab w:val="num" w:pos="2160"/>
        </w:tabs>
        <w:ind w:left="2160" w:hanging="360"/>
      </w:pPr>
      <w:rPr>
        <w:rFonts w:ascii="Palatino Linotype" w:hAnsi="Palatino Linotype" w:hint="default"/>
      </w:rPr>
    </w:lvl>
    <w:lvl w:ilvl="3" w:tplc="63064710" w:tentative="1">
      <w:start w:val="1"/>
      <w:numFmt w:val="bullet"/>
      <w:lvlText w:val="•"/>
      <w:lvlJc w:val="left"/>
      <w:pPr>
        <w:tabs>
          <w:tab w:val="num" w:pos="2880"/>
        </w:tabs>
        <w:ind w:left="2880" w:hanging="360"/>
      </w:pPr>
      <w:rPr>
        <w:rFonts w:ascii="Palatino Linotype" w:hAnsi="Palatino Linotype" w:hint="default"/>
      </w:rPr>
    </w:lvl>
    <w:lvl w:ilvl="4" w:tplc="9584789E" w:tentative="1">
      <w:start w:val="1"/>
      <w:numFmt w:val="bullet"/>
      <w:lvlText w:val="•"/>
      <w:lvlJc w:val="left"/>
      <w:pPr>
        <w:tabs>
          <w:tab w:val="num" w:pos="3600"/>
        </w:tabs>
        <w:ind w:left="3600" w:hanging="360"/>
      </w:pPr>
      <w:rPr>
        <w:rFonts w:ascii="Palatino Linotype" w:hAnsi="Palatino Linotype" w:hint="default"/>
      </w:rPr>
    </w:lvl>
    <w:lvl w:ilvl="5" w:tplc="D4901EE4" w:tentative="1">
      <w:start w:val="1"/>
      <w:numFmt w:val="bullet"/>
      <w:lvlText w:val="•"/>
      <w:lvlJc w:val="left"/>
      <w:pPr>
        <w:tabs>
          <w:tab w:val="num" w:pos="4320"/>
        </w:tabs>
        <w:ind w:left="4320" w:hanging="360"/>
      </w:pPr>
      <w:rPr>
        <w:rFonts w:ascii="Palatino Linotype" w:hAnsi="Palatino Linotype" w:hint="default"/>
      </w:rPr>
    </w:lvl>
    <w:lvl w:ilvl="6" w:tplc="60503E70" w:tentative="1">
      <w:start w:val="1"/>
      <w:numFmt w:val="bullet"/>
      <w:lvlText w:val="•"/>
      <w:lvlJc w:val="left"/>
      <w:pPr>
        <w:tabs>
          <w:tab w:val="num" w:pos="5040"/>
        </w:tabs>
        <w:ind w:left="5040" w:hanging="360"/>
      </w:pPr>
      <w:rPr>
        <w:rFonts w:ascii="Palatino Linotype" w:hAnsi="Palatino Linotype" w:hint="default"/>
      </w:rPr>
    </w:lvl>
    <w:lvl w:ilvl="7" w:tplc="AB929260" w:tentative="1">
      <w:start w:val="1"/>
      <w:numFmt w:val="bullet"/>
      <w:lvlText w:val="•"/>
      <w:lvlJc w:val="left"/>
      <w:pPr>
        <w:tabs>
          <w:tab w:val="num" w:pos="5760"/>
        </w:tabs>
        <w:ind w:left="5760" w:hanging="360"/>
      </w:pPr>
      <w:rPr>
        <w:rFonts w:ascii="Palatino Linotype" w:hAnsi="Palatino Linotype" w:hint="default"/>
      </w:rPr>
    </w:lvl>
    <w:lvl w:ilvl="8" w:tplc="F53A414E" w:tentative="1">
      <w:start w:val="1"/>
      <w:numFmt w:val="bullet"/>
      <w:lvlText w:val="•"/>
      <w:lvlJc w:val="left"/>
      <w:pPr>
        <w:tabs>
          <w:tab w:val="num" w:pos="6480"/>
        </w:tabs>
        <w:ind w:left="6480" w:hanging="360"/>
      </w:pPr>
      <w:rPr>
        <w:rFonts w:ascii="Palatino Linotype" w:hAnsi="Palatino Linotype" w:hint="default"/>
      </w:rPr>
    </w:lvl>
  </w:abstractNum>
  <w:abstractNum w:abstractNumId="14" w15:restartNumberingAfterBreak="0">
    <w:nsid w:val="725A3A86"/>
    <w:multiLevelType w:val="hybridMultilevel"/>
    <w:tmpl w:val="E5C2E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C55319"/>
    <w:multiLevelType w:val="hybridMultilevel"/>
    <w:tmpl w:val="7D803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1"/>
  </w:num>
  <w:num w:numId="4">
    <w:abstractNumId w:val="3"/>
  </w:num>
  <w:num w:numId="5">
    <w:abstractNumId w:val="5"/>
  </w:num>
  <w:num w:numId="6">
    <w:abstractNumId w:val="12"/>
  </w:num>
  <w:num w:numId="7">
    <w:abstractNumId w:val="13"/>
  </w:num>
  <w:num w:numId="8">
    <w:abstractNumId w:val="4"/>
  </w:num>
  <w:num w:numId="9">
    <w:abstractNumId w:val="9"/>
  </w:num>
  <w:num w:numId="10">
    <w:abstractNumId w:val="10"/>
  </w:num>
  <w:num w:numId="11">
    <w:abstractNumId w:val="2"/>
  </w:num>
  <w:num w:numId="12">
    <w:abstractNumId w:val="15"/>
  </w:num>
  <w:num w:numId="13">
    <w:abstractNumId w:val="6"/>
  </w:num>
  <w:num w:numId="14">
    <w:abstractNumId w:val="14"/>
  </w:num>
  <w:num w:numId="15">
    <w:abstractNumId w:val="7"/>
  </w:num>
  <w:num w:numId="1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yor, Renee">
    <w15:presenceInfo w15:providerId="AD" w15:userId="S-1-5-21-863180280-805006673-1249771876-91878"/>
  </w15:person>
  <w15:person w15:author="Hunter, Kelley">
    <w15:presenceInfo w15:providerId="AD" w15:userId="S-1-5-21-863180280-805006673-1249771876-723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980"/>
    <w:rsid w:val="00005282"/>
    <w:rsid w:val="00023F35"/>
    <w:rsid w:val="00024D07"/>
    <w:rsid w:val="0003136F"/>
    <w:rsid w:val="00042A76"/>
    <w:rsid w:val="00042AB7"/>
    <w:rsid w:val="000606EC"/>
    <w:rsid w:val="0007047A"/>
    <w:rsid w:val="0007160D"/>
    <w:rsid w:val="00076B0A"/>
    <w:rsid w:val="00082815"/>
    <w:rsid w:val="000877BA"/>
    <w:rsid w:val="000A3762"/>
    <w:rsid w:val="000A3D2D"/>
    <w:rsid w:val="000A4C63"/>
    <w:rsid w:val="000B4BB6"/>
    <w:rsid w:val="000C251A"/>
    <w:rsid w:val="000D5DB1"/>
    <w:rsid w:val="000F1F5E"/>
    <w:rsid w:val="0010170D"/>
    <w:rsid w:val="00105BCB"/>
    <w:rsid w:val="001067E0"/>
    <w:rsid w:val="00113327"/>
    <w:rsid w:val="001174B7"/>
    <w:rsid w:val="00136583"/>
    <w:rsid w:val="00153742"/>
    <w:rsid w:val="00154DB3"/>
    <w:rsid w:val="00180E4E"/>
    <w:rsid w:val="0018204B"/>
    <w:rsid w:val="00182F4D"/>
    <w:rsid w:val="0018653E"/>
    <w:rsid w:val="00193E30"/>
    <w:rsid w:val="001A235A"/>
    <w:rsid w:val="001B6914"/>
    <w:rsid w:val="001F2414"/>
    <w:rsid w:val="00201625"/>
    <w:rsid w:val="0020338A"/>
    <w:rsid w:val="002350A2"/>
    <w:rsid w:val="00265FBE"/>
    <w:rsid w:val="002842DF"/>
    <w:rsid w:val="0029600B"/>
    <w:rsid w:val="002A3FE8"/>
    <w:rsid w:val="002A468A"/>
    <w:rsid w:val="002C2A58"/>
    <w:rsid w:val="002C60C1"/>
    <w:rsid w:val="002C660D"/>
    <w:rsid w:val="002C6906"/>
    <w:rsid w:val="003028B0"/>
    <w:rsid w:val="003166E4"/>
    <w:rsid w:val="00316EC7"/>
    <w:rsid w:val="003271F1"/>
    <w:rsid w:val="00345F87"/>
    <w:rsid w:val="003551D9"/>
    <w:rsid w:val="00357997"/>
    <w:rsid w:val="00362AF3"/>
    <w:rsid w:val="00371F16"/>
    <w:rsid w:val="00390877"/>
    <w:rsid w:val="00391587"/>
    <w:rsid w:val="003A638F"/>
    <w:rsid w:val="003A6E84"/>
    <w:rsid w:val="003B32FE"/>
    <w:rsid w:val="003F283E"/>
    <w:rsid w:val="003F5CA9"/>
    <w:rsid w:val="004250D5"/>
    <w:rsid w:val="00435C87"/>
    <w:rsid w:val="00462BB8"/>
    <w:rsid w:val="00483256"/>
    <w:rsid w:val="00483878"/>
    <w:rsid w:val="00485A46"/>
    <w:rsid w:val="00494FEF"/>
    <w:rsid w:val="004B05E1"/>
    <w:rsid w:val="004B5F0A"/>
    <w:rsid w:val="004B7812"/>
    <w:rsid w:val="004B7926"/>
    <w:rsid w:val="004C2ABC"/>
    <w:rsid w:val="004D3DE8"/>
    <w:rsid w:val="004D72A8"/>
    <w:rsid w:val="004D7FB9"/>
    <w:rsid w:val="004E5DD3"/>
    <w:rsid w:val="004F1A93"/>
    <w:rsid w:val="00501446"/>
    <w:rsid w:val="005021BC"/>
    <w:rsid w:val="005063B7"/>
    <w:rsid w:val="00517B6E"/>
    <w:rsid w:val="005379B7"/>
    <w:rsid w:val="00540031"/>
    <w:rsid w:val="005500A1"/>
    <w:rsid w:val="00570489"/>
    <w:rsid w:val="00584E02"/>
    <w:rsid w:val="00585D2B"/>
    <w:rsid w:val="0059511D"/>
    <w:rsid w:val="005A3E25"/>
    <w:rsid w:val="005A57D7"/>
    <w:rsid w:val="005A76C3"/>
    <w:rsid w:val="005B33E7"/>
    <w:rsid w:val="005C7ED8"/>
    <w:rsid w:val="005D4148"/>
    <w:rsid w:val="005F1E19"/>
    <w:rsid w:val="00602411"/>
    <w:rsid w:val="00612B84"/>
    <w:rsid w:val="00612F0D"/>
    <w:rsid w:val="00640188"/>
    <w:rsid w:val="006536E4"/>
    <w:rsid w:val="00666535"/>
    <w:rsid w:val="00676F85"/>
    <w:rsid w:val="00677CC7"/>
    <w:rsid w:val="006A4E9D"/>
    <w:rsid w:val="006C1911"/>
    <w:rsid w:val="006E7304"/>
    <w:rsid w:val="006E7F9A"/>
    <w:rsid w:val="006F0C95"/>
    <w:rsid w:val="006F3AFC"/>
    <w:rsid w:val="006F3BA3"/>
    <w:rsid w:val="00703A83"/>
    <w:rsid w:val="0072266E"/>
    <w:rsid w:val="00725718"/>
    <w:rsid w:val="00726AB8"/>
    <w:rsid w:val="0074024C"/>
    <w:rsid w:val="007440F2"/>
    <w:rsid w:val="0074650E"/>
    <w:rsid w:val="007651C2"/>
    <w:rsid w:val="00770206"/>
    <w:rsid w:val="00771007"/>
    <w:rsid w:val="00790B12"/>
    <w:rsid w:val="0079250B"/>
    <w:rsid w:val="007975E7"/>
    <w:rsid w:val="007B3FF5"/>
    <w:rsid w:val="007E1412"/>
    <w:rsid w:val="007F1DB4"/>
    <w:rsid w:val="00810E24"/>
    <w:rsid w:val="008132D9"/>
    <w:rsid w:val="008229FD"/>
    <w:rsid w:val="008327B9"/>
    <w:rsid w:val="008524AF"/>
    <w:rsid w:val="00856A93"/>
    <w:rsid w:val="00856FDE"/>
    <w:rsid w:val="00861CA1"/>
    <w:rsid w:val="00866204"/>
    <w:rsid w:val="00881179"/>
    <w:rsid w:val="008C437D"/>
    <w:rsid w:val="008D0B25"/>
    <w:rsid w:val="008D3BB6"/>
    <w:rsid w:val="008F259B"/>
    <w:rsid w:val="008F7820"/>
    <w:rsid w:val="0090190E"/>
    <w:rsid w:val="00910084"/>
    <w:rsid w:val="00921816"/>
    <w:rsid w:val="0092610F"/>
    <w:rsid w:val="00932807"/>
    <w:rsid w:val="009501FC"/>
    <w:rsid w:val="00972EA7"/>
    <w:rsid w:val="00975D18"/>
    <w:rsid w:val="00982E80"/>
    <w:rsid w:val="009A1567"/>
    <w:rsid w:val="009E4440"/>
    <w:rsid w:val="009F1901"/>
    <w:rsid w:val="009F2D0C"/>
    <w:rsid w:val="009F6D76"/>
    <w:rsid w:val="009F70EB"/>
    <w:rsid w:val="00A019B7"/>
    <w:rsid w:val="00A30919"/>
    <w:rsid w:val="00A37E72"/>
    <w:rsid w:val="00A44AF3"/>
    <w:rsid w:val="00A566EE"/>
    <w:rsid w:val="00A618EE"/>
    <w:rsid w:val="00A71B63"/>
    <w:rsid w:val="00A824A0"/>
    <w:rsid w:val="00A84740"/>
    <w:rsid w:val="00AA0964"/>
    <w:rsid w:val="00AB194F"/>
    <w:rsid w:val="00AC210C"/>
    <w:rsid w:val="00B03D27"/>
    <w:rsid w:val="00B30CE7"/>
    <w:rsid w:val="00B50166"/>
    <w:rsid w:val="00B60DB7"/>
    <w:rsid w:val="00B975E8"/>
    <w:rsid w:val="00BC3030"/>
    <w:rsid w:val="00BE1399"/>
    <w:rsid w:val="00BE62DD"/>
    <w:rsid w:val="00BF2007"/>
    <w:rsid w:val="00BF2F40"/>
    <w:rsid w:val="00BF3C6E"/>
    <w:rsid w:val="00C0467E"/>
    <w:rsid w:val="00C05BA2"/>
    <w:rsid w:val="00C22180"/>
    <w:rsid w:val="00C22EA5"/>
    <w:rsid w:val="00C414C1"/>
    <w:rsid w:val="00C418FE"/>
    <w:rsid w:val="00C540EE"/>
    <w:rsid w:val="00C714C2"/>
    <w:rsid w:val="00C717A3"/>
    <w:rsid w:val="00C72E32"/>
    <w:rsid w:val="00C830D2"/>
    <w:rsid w:val="00C87555"/>
    <w:rsid w:val="00CB43C2"/>
    <w:rsid w:val="00CC1016"/>
    <w:rsid w:val="00CC7FC2"/>
    <w:rsid w:val="00CE0803"/>
    <w:rsid w:val="00CE2D6D"/>
    <w:rsid w:val="00CF5786"/>
    <w:rsid w:val="00D011B4"/>
    <w:rsid w:val="00D33BB5"/>
    <w:rsid w:val="00D348AF"/>
    <w:rsid w:val="00D51338"/>
    <w:rsid w:val="00D82003"/>
    <w:rsid w:val="00D82FF5"/>
    <w:rsid w:val="00D95C57"/>
    <w:rsid w:val="00DA0A30"/>
    <w:rsid w:val="00DA543E"/>
    <w:rsid w:val="00DB2980"/>
    <w:rsid w:val="00DD054B"/>
    <w:rsid w:val="00DE7124"/>
    <w:rsid w:val="00DE71B0"/>
    <w:rsid w:val="00DF1346"/>
    <w:rsid w:val="00E14113"/>
    <w:rsid w:val="00E142FD"/>
    <w:rsid w:val="00E27183"/>
    <w:rsid w:val="00E34A5C"/>
    <w:rsid w:val="00E40925"/>
    <w:rsid w:val="00E46F06"/>
    <w:rsid w:val="00E622B9"/>
    <w:rsid w:val="00E63883"/>
    <w:rsid w:val="00E63D5A"/>
    <w:rsid w:val="00E67470"/>
    <w:rsid w:val="00E829EC"/>
    <w:rsid w:val="00E85993"/>
    <w:rsid w:val="00E95FE1"/>
    <w:rsid w:val="00EB1305"/>
    <w:rsid w:val="00EB15FA"/>
    <w:rsid w:val="00EC0CD0"/>
    <w:rsid w:val="00EC4FAC"/>
    <w:rsid w:val="00EC6FC0"/>
    <w:rsid w:val="00EC7FE2"/>
    <w:rsid w:val="00EE4D98"/>
    <w:rsid w:val="00EF0BF8"/>
    <w:rsid w:val="00EF0E91"/>
    <w:rsid w:val="00EF24CA"/>
    <w:rsid w:val="00F01C50"/>
    <w:rsid w:val="00F145B7"/>
    <w:rsid w:val="00F234D9"/>
    <w:rsid w:val="00F31EEA"/>
    <w:rsid w:val="00F443CC"/>
    <w:rsid w:val="00F66B95"/>
    <w:rsid w:val="00F713EB"/>
    <w:rsid w:val="00F732BD"/>
    <w:rsid w:val="00F76AAF"/>
    <w:rsid w:val="00F875E6"/>
    <w:rsid w:val="00FA0066"/>
    <w:rsid w:val="00FA09BD"/>
    <w:rsid w:val="00FA1E6A"/>
    <w:rsid w:val="00FB4F9A"/>
    <w:rsid w:val="00FB5C0F"/>
    <w:rsid w:val="00FC1A9E"/>
    <w:rsid w:val="00FE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191491-F1A9-4FFA-990F-7B877DC00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E5623"/>
    <w:rPr>
      <w:sz w:val="24"/>
      <w:szCs w:val="24"/>
    </w:rPr>
  </w:style>
  <w:style w:type="paragraph" w:styleId="Heading1">
    <w:name w:val="heading 1"/>
    <w:basedOn w:val="Normal"/>
    <w:next w:val="Normal"/>
    <w:qFormat/>
    <w:rsid w:val="00FE5623"/>
    <w:pPr>
      <w:keepNext/>
      <w:spacing w:before="60" w:after="60"/>
      <w:outlineLvl w:val="0"/>
    </w:pPr>
    <w:rPr>
      <w:rFonts w:ascii="Palatino Linotype" w:hAnsi="Palatino Linotype"/>
      <w:sz w:val="22"/>
      <w:u w:val="single"/>
    </w:rPr>
  </w:style>
  <w:style w:type="paragraph" w:styleId="Heading2">
    <w:name w:val="heading 2"/>
    <w:basedOn w:val="Normal"/>
    <w:next w:val="Normal"/>
    <w:qFormat/>
    <w:rsid w:val="00FE5623"/>
    <w:pPr>
      <w:keepNext/>
      <w:outlineLvl w:val="1"/>
    </w:pPr>
    <w:rPr>
      <w:b/>
      <w:bCs/>
      <w:smallCaps/>
      <w:color w:val="000000"/>
      <w:sz w:val="20"/>
      <w:szCs w:val="20"/>
    </w:rPr>
  </w:style>
  <w:style w:type="paragraph" w:styleId="Heading3">
    <w:name w:val="heading 3"/>
    <w:basedOn w:val="Normal"/>
    <w:next w:val="Normal"/>
    <w:qFormat/>
    <w:rsid w:val="00FE5623"/>
    <w:pPr>
      <w:keepNext/>
      <w:outlineLvl w:val="2"/>
    </w:pPr>
    <w:rPr>
      <w:rFonts w:ascii="Arial" w:hAnsi="Arial" w:cs="Arial"/>
      <w:b/>
      <w:bCs/>
      <w:i/>
      <w:iCs/>
      <w:smallCaps/>
      <w:sz w:val="20"/>
      <w:szCs w:val="20"/>
    </w:rPr>
  </w:style>
  <w:style w:type="paragraph" w:styleId="Heading4">
    <w:name w:val="heading 4"/>
    <w:basedOn w:val="Normal"/>
    <w:next w:val="Normal"/>
    <w:link w:val="Heading4Char"/>
    <w:semiHidden/>
    <w:unhideWhenUsed/>
    <w:qFormat/>
    <w:rsid w:val="00345F8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FE5623"/>
    <w:pPr>
      <w:keepNext/>
      <w:outlineLvl w:val="4"/>
    </w:pPr>
    <w:rPr>
      <w:b/>
      <w:bCs/>
      <w:i/>
      <w:iCs/>
    </w:rPr>
  </w:style>
  <w:style w:type="paragraph" w:styleId="Heading7">
    <w:name w:val="heading 7"/>
    <w:basedOn w:val="Normal"/>
    <w:next w:val="Normal"/>
    <w:qFormat/>
    <w:rsid w:val="00FE5623"/>
    <w:pPr>
      <w:keepNext/>
      <w:spacing w:before="120" w:after="120"/>
      <w:jc w:val="center"/>
      <w:outlineLvl w:val="6"/>
    </w:pPr>
    <w:rPr>
      <w:rFonts w:ascii="Arial" w:hAnsi="Arial" w:cs="Arial"/>
      <w:b/>
      <w:bCs/>
      <w:color w:val="FFFFFF"/>
      <w:szCs w:val="20"/>
    </w:rPr>
  </w:style>
  <w:style w:type="paragraph" w:styleId="Heading8">
    <w:name w:val="heading 8"/>
    <w:basedOn w:val="Normal"/>
    <w:next w:val="Normal"/>
    <w:qFormat/>
    <w:rsid w:val="00FE5623"/>
    <w:pPr>
      <w:keepNext/>
      <w:spacing w:before="120" w:after="120"/>
      <w:outlineLvl w:val="7"/>
    </w:pPr>
    <w:rPr>
      <w:b/>
      <w:bCs/>
      <w:color w:val="FFFFF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E5623"/>
    <w:pPr>
      <w:spacing w:before="120" w:after="120"/>
    </w:pPr>
    <w:rPr>
      <w:rFonts w:ascii="Arial" w:hAnsi="Arial" w:cs="Arial"/>
      <w:b/>
      <w:bCs/>
      <w:color w:val="FFFFFF"/>
      <w:szCs w:val="20"/>
    </w:rPr>
  </w:style>
  <w:style w:type="paragraph" w:styleId="BodyText">
    <w:name w:val="Body Text"/>
    <w:basedOn w:val="Normal"/>
    <w:rsid w:val="00FE5623"/>
    <w:rPr>
      <w:rFonts w:ascii="Arial" w:hAnsi="Arial" w:cs="Arial"/>
      <w:color w:val="000000"/>
      <w:sz w:val="20"/>
      <w:szCs w:val="20"/>
    </w:rPr>
  </w:style>
  <w:style w:type="paragraph" w:styleId="Header">
    <w:name w:val="header"/>
    <w:basedOn w:val="Normal"/>
    <w:link w:val="HeaderChar"/>
    <w:rsid w:val="00FE5623"/>
    <w:pPr>
      <w:tabs>
        <w:tab w:val="center" w:pos="4320"/>
        <w:tab w:val="right" w:pos="8640"/>
      </w:tabs>
    </w:pPr>
  </w:style>
  <w:style w:type="paragraph" w:styleId="Footer">
    <w:name w:val="footer"/>
    <w:basedOn w:val="Normal"/>
    <w:rsid w:val="00FE5623"/>
    <w:pPr>
      <w:tabs>
        <w:tab w:val="center" w:pos="4320"/>
        <w:tab w:val="right" w:pos="8640"/>
      </w:tabs>
    </w:pPr>
  </w:style>
  <w:style w:type="character" w:styleId="PageNumber">
    <w:name w:val="page number"/>
    <w:basedOn w:val="DefaultParagraphFont"/>
    <w:rsid w:val="00FE5623"/>
  </w:style>
  <w:style w:type="paragraph" w:styleId="BodyTextIndent">
    <w:name w:val="Body Text Indent"/>
    <w:basedOn w:val="Normal"/>
    <w:rsid w:val="00FE5623"/>
    <w:pPr>
      <w:ind w:left="180" w:hanging="180"/>
    </w:pPr>
    <w:rPr>
      <w:color w:val="000000"/>
      <w:sz w:val="20"/>
      <w:szCs w:val="20"/>
    </w:rPr>
  </w:style>
  <w:style w:type="paragraph" w:styleId="BodyText3">
    <w:name w:val="Body Text 3"/>
    <w:basedOn w:val="Normal"/>
    <w:rsid w:val="00FE5623"/>
    <w:pPr>
      <w:spacing w:before="60" w:after="60"/>
    </w:pPr>
    <w:rPr>
      <w:rFonts w:ascii="Palatino Linotype" w:hAnsi="Palatino Linotype"/>
      <w:sz w:val="22"/>
    </w:rPr>
  </w:style>
  <w:style w:type="character" w:styleId="Hyperlink">
    <w:name w:val="Hyperlink"/>
    <w:basedOn w:val="DefaultParagraphFont"/>
    <w:rsid w:val="00FE5623"/>
    <w:rPr>
      <w:color w:val="0000FF"/>
      <w:u w:val="single"/>
    </w:rPr>
  </w:style>
  <w:style w:type="character" w:styleId="FollowedHyperlink">
    <w:name w:val="FollowedHyperlink"/>
    <w:basedOn w:val="DefaultParagraphFont"/>
    <w:rsid w:val="00FE5623"/>
    <w:rPr>
      <w:color w:val="800080"/>
      <w:u w:val="single"/>
    </w:rPr>
  </w:style>
  <w:style w:type="paragraph" w:styleId="BalloonText">
    <w:name w:val="Balloon Text"/>
    <w:basedOn w:val="Normal"/>
    <w:semiHidden/>
    <w:rsid w:val="006E7304"/>
    <w:rPr>
      <w:rFonts w:ascii="Tahoma" w:hAnsi="Tahoma" w:cs="Tahoma"/>
      <w:sz w:val="16"/>
      <w:szCs w:val="16"/>
    </w:rPr>
  </w:style>
  <w:style w:type="character" w:styleId="CommentReference">
    <w:name w:val="annotation reference"/>
    <w:basedOn w:val="DefaultParagraphFont"/>
    <w:rsid w:val="00BF3C6E"/>
    <w:rPr>
      <w:sz w:val="16"/>
      <w:szCs w:val="16"/>
    </w:rPr>
  </w:style>
  <w:style w:type="paragraph" w:styleId="CommentText">
    <w:name w:val="annotation text"/>
    <w:basedOn w:val="Normal"/>
    <w:link w:val="CommentTextChar"/>
    <w:rsid w:val="00BF3C6E"/>
    <w:rPr>
      <w:sz w:val="20"/>
      <w:szCs w:val="20"/>
    </w:rPr>
  </w:style>
  <w:style w:type="character" w:customStyle="1" w:styleId="CommentTextChar">
    <w:name w:val="Comment Text Char"/>
    <w:basedOn w:val="DefaultParagraphFont"/>
    <w:link w:val="CommentText"/>
    <w:rsid w:val="00BF3C6E"/>
  </w:style>
  <w:style w:type="paragraph" w:styleId="CommentSubject">
    <w:name w:val="annotation subject"/>
    <w:basedOn w:val="CommentText"/>
    <w:next w:val="CommentText"/>
    <w:link w:val="CommentSubjectChar"/>
    <w:rsid w:val="00BF3C6E"/>
    <w:rPr>
      <w:b/>
      <w:bCs/>
    </w:rPr>
  </w:style>
  <w:style w:type="character" w:customStyle="1" w:styleId="CommentSubjectChar">
    <w:name w:val="Comment Subject Char"/>
    <w:basedOn w:val="CommentTextChar"/>
    <w:link w:val="CommentSubject"/>
    <w:rsid w:val="00BF3C6E"/>
    <w:rPr>
      <w:b/>
      <w:bCs/>
    </w:rPr>
  </w:style>
  <w:style w:type="paragraph" w:styleId="Revision">
    <w:name w:val="Revision"/>
    <w:hidden/>
    <w:uiPriority w:val="99"/>
    <w:semiHidden/>
    <w:rsid w:val="00D011B4"/>
    <w:rPr>
      <w:sz w:val="24"/>
      <w:szCs w:val="24"/>
    </w:rPr>
  </w:style>
  <w:style w:type="paragraph" w:styleId="NoSpacing">
    <w:name w:val="No Spacing"/>
    <w:uiPriority w:val="1"/>
    <w:qFormat/>
    <w:rsid w:val="005D4148"/>
    <w:rPr>
      <w:rFonts w:ascii="Calibri" w:eastAsia="Calibri" w:hAnsi="Calibri"/>
      <w:sz w:val="22"/>
      <w:szCs w:val="22"/>
    </w:rPr>
  </w:style>
  <w:style w:type="paragraph" w:styleId="FootnoteText">
    <w:name w:val="footnote text"/>
    <w:basedOn w:val="Normal"/>
    <w:link w:val="FootnoteTextChar"/>
    <w:rsid w:val="00345F87"/>
    <w:rPr>
      <w:sz w:val="20"/>
      <w:szCs w:val="20"/>
    </w:rPr>
  </w:style>
  <w:style w:type="character" w:customStyle="1" w:styleId="FootnoteTextChar">
    <w:name w:val="Footnote Text Char"/>
    <w:basedOn w:val="DefaultParagraphFont"/>
    <w:link w:val="FootnoteText"/>
    <w:rsid w:val="00345F87"/>
  </w:style>
  <w:style w:type="paragraph" w:styleId="ListParagraph">
    <w:name w:val="List Paragraph"/>
    <w:basedOn w:val="Normal"/>
    <w:uiPriority w:val="34"/>
    <w:qFormat/>
    <w:rsid w:val="00345F87"/>
    <w:pPr>
      <w:ind w:left="720"/>
      <w:contextualSpacing/>
    </w:pPr>
  </w:style>
  <w:style w:type="character" w:customStyle="1" w:styleId="Heading4Char">
    <w:name w:val="Heading 4 Char"/>
    <w:basedOn w:val="DefaultParagraphFont"/>
    <w:link w:val="Heading4"/>
    <w:semiHidden/>
    <w:rsid w:val="00345F87"/>
    <w:rPr>
      <w:rFonts w:asciiTheme="majorHAnsi" w:eastAsiaTheme="majorEastAsia" w:hAnsiTheme="majorHAnsi" w:cstheme="majorBidi"/>
      <w:b/>
      <w:bCs/>
      <w:i/>
      <w:iCs/>
      <w:color w:val="4F81BD" w:themeColor="accent1"/>
      <w:sz w:val="24"/>
      <w:szCs w:val="24"/>
    </w:rPr>
  </w:style>
  <w:style w:type="paragraph" w:customStyle="1" w:styleId="Docu-Exp-ScopeText">
    <w:name w:val="Docu-Exp-Scope Text"/>
    <w:basedOn w:val="Normal"/>
    <w:link w:val="Docu-Exp-ScopeTextChar"/>
    <w:rsid w:val="00345F87"/>
    <w:pPr>
      <w:spacing w:before="120" w:line="220" w:lineRule="exact"/>
      <w:ind w:left="58"/>
    </w:pPr>
    <w:rPr>
      <w:rFonts w:ascii="Arial" w:hAnsi="Arial"/>
      <w:sz w:val="20"/>
      <w:szCs w:val="20"/>
    </w:rPr>
  </w:style>
  <w:style w:type="character" w:customStyle="1" w:styleId="Docu-Exp-ScopeTextChar">
    <w:name w:val="Docu-Exp-Scope Text Char"/>
    <w:basedOn w:val="DefaultParagraphFont"/>
    <w:link w:val="Docu-Exp-ScopeText"/>
    <w:rsid w:val="00345F87"/>
    <w:rPr>
      <w:rFonts w:ascii="Arial" w:hAnsi="Arial"/>
    </w:rPr>
  </w:style>
  <w:style w:type="paragraph" w:customStyle="1" w:styleId="DocuHead">
    <w:name w:val="Docu Head"/>
    <w:basedOn w:val="Normal"/>
    <w:rsid w:val="00345F87"/>
    <w:pPr>
      <w:tabs>
        <w:tab w:val="right" w:pos="10080"/>
      </w:tabs>
      <w:spacing w:before="200" w:line="220" w:lineRule="exact"/>
      <w:ind w:left="58"/>
      <w:outlineLvl w:val="5"/>
    </w:pPr>
    <w:rPr>
      <w:rFonts w:ascii="Arial" w:eastAsia="Arial" w:hAnsi="Arial" w:cs="Arial"/>
      <w:b/>
      <w:bCs/>
      <w:kern w:val="28"/>
      <w:sz w:val="20"/>
      <w:szCs w:val="20"/>
    </w:rPr>
  </w:style>
  <w:style w:type="character" w:customStyle="1" w:styleId="HeaderChar">
    <w:name w:val="Header Char"/>
    <w:basedOn w:val="DefaultParagraphFont"/>
    <w:link w:val="Header"/>
    <w:rsid w:val="00345F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115322">
      <w:bodyDiv w:val="1"/>
      <w:marLeft w:val="0"/>
      <w:marRight w:val="0"/>
      <w:marTop w:val="0"/>
      <w:marBottom w:val="0"/>
      <w:divBdr>
        <w:top w:val="none" w:sz="0" w:space="0" w:color="auto"/>
        <w:left w:val="none" w:sz="0" w:space="0" w:color="auto"/>
        <w:bottom w:val="none" w:sz="0" w:space="0" w:color="auto"/>
        <w:right w:val="none" w:sz="0" w:space="0" w:color="auto"/>
      </w:divBdr>
    </w:div>
    <w:div w:id="1712149250">
      <w:bodyDiv w:val="1"/>
      <w:marLeft w:val="0"/>
      <w:marRight w:val="0"/>
      <w:marTop w:val="0"/>
      <w:marBottom w:val="0"/>
      <w:divBdr>
        <w:top w:val="none" w:sz="0" w:space="0" w:color="auto"/>
        <w:left w:val="none" w:sz="0" w:space="0" w:color="auto"/>
        <w:bottom w:val="none" w:sz="0" w:space="0" w:color="auto"/>
        <w:right w:val="none" w:sz="0" w:space="0" w:color="auto"/>
      </w:divBdr>
      <w:divsChild>
        <w:div w:id="447089807">
          <w:marLeft w:val="0"/>
          <w:marRight w:val="0"/>
          <w:marTop w:val="0"/>
          <w:marBottom w:val="0"/>
          <w:divBdr>
            <w:top w:val="none" w:sz="0" w:space="0" w:color="auto"/>
            <w:left w:val="none" w:sz="0" w:space="0" w:color="auto"/>
            <w:bottom w:val="none" w:sz="0" w:space="0" w:color="auto"/>
            <w:right w:val="none" w:sz="0" w:space="0" w:color="auto"/>
          </w:divBdr>
          <w:divsChild>
            <w:div w:id="674383655">
              <w:marLeft w:val="0"/>
              <w:marRight w:val="0"/>
              <w:marTop w:val="0"/>
              <w:marBottom w:val="0"/>
              <w:divBdr>
                <w:top w:val="none" w:sz="0" w:space="0" w:color="auto"/>
                <w:left w:val="none" w:sz="0" w:space="0" w:color="auto"/>
                <w:bottom w:val="none" w:sz="0" w:space="0" w:color="auto"/>
                <w:right w:val="none" w:sz="0" w:space="0" w:color="auto"/>
              </w:divBdr>
            </w:div>
            <w:div w:id="802504832">
              <w:marLeft w:val="0"/>
              <w:marRight w:val="0"/>
              <w:marTop w:val="0"/>
              <w:marBottom w:val="0"/>
              <w:divBdr>
                <w:top w:val="none" w:sz="0" w:space="0" w:color="auto"/>
                <w:left w:val="none" w:sz="0" w:space="0" w:color="auto"/>
                <w:bottom w:val="none" w:sz="0" w:space="0" w:color="auto"/>
                <w:right w:val="none" w:sz="0" w:space="0" w:color="auto"/>
              </w:divBdr>
            </w:div>
            <w:div w:id="1018046498">
              <w:marLeft w:val="0"/>
              <w:marRight w:val="0"/>
              <w:marTop w:val="0"/>
              <w:marBottom w:val="0"/>
              <w:divBdr>
                <w:top w:val="none" w:sz="0" w:space="0" w:color="auto"/>
                <w:left w:val="none" w:sz="0" w:space="0" w:color="auto"/>
                <w:bottom w:val="none" w:sz="0" w:space="0" w:color="auto"/>
                <w:right w:val="none" w:sz="0" w:space="0" w:color="auto"/>
              </w:divBdr>
            </w:div>
            <w:div w:id="1152210892">
              <w:marLeft w:val="0"/>
              <w:marRight w:val="0"/>
              <w:marTop w:val="0"/>
              <w:marBottom w:val="0"/>
              <w:divBdr>
                <w:top w:val="none" w:sz="0" w:space="0" w:color="auto"/>
                <w:left w:val="none" w:sz="0" w:space="0" w:color="auto"/>
                <w:bottom w:val="none" w:sz="0" w:space="0" w:color="auto"/>
                <w:right w:val="none" w:sz="0" w:space="0" w:color="auto"/>
              </w:divBdr>
            </w:div>
            <w:div w:id="13947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8D765-F46F-4B68-9EB6-DCCF37646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1841</Words>
  <Characters>10494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Tucker Alan Inc.</Company>
  <LinksUpToDate>false</LinksUpToDate>
  <CharactersWithSpaces>12311</CharactersWithSpaces>
  <SharedDoc>false</SharedDoc>
  <HLinks>
    <vt:vector size="6" baseType="variant">
      <vt:variant>
        <vt:i4>6029329</vt:i4>
      </vt:variant>
      <vt:variant>
        <vt:i4>0</vt:i4>
      </vt:variant>
      <vt:variant>
        <vt:i4>0</vt:i4>
      </vt:variant>
      <vt:variant>
        <vt:i4>5</vt:i4>
      </vt:variant>
      <vt:variant>
        <vt:lpwstr>http://www.nr.com/julian.html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TAI</dc:creator>
  <cp:lastModifiedBy>Alex Fish</cp:lastModifiedBy>
  <cp:revision>2</cp:revision>
  <cp:lastPrinted>2013-11-15T20:17:00Z</cp:lastPrinted>
  <dcterms:created xsi:type="dcterms:W3CDTF">2018-10-25T16:35:00Z</dcterms:created>
  <dcterms:modified xsi:type="dcterms:W3CDTF">2018-10-25T16:35:00Z</dcterms:modified>
</cp:coreProperties>
</file>